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9A9F1" w14:textId="77777777" w:rsidR="00E34FFC" w:rsidRDefault="0073325C" w:rsidP="0073325C">
      <w:pPr>
        <w:rPr>
          <w:szCs w:val="24"/>
        </w:rPr>
      </w:pPr>
      <w:r>
        <w:rPr>
          <w:szCs w:val="24"/>
        </w:rPr>
        <w:t xml:space="preserve"> </w:t>
      </w: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762CAC" w:rsidRPr="008A5AF1" w14:paraId="2E0D2003" w14:textId="77777777" w:rsidTr="00B0392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4F0064A" w14:textId="77777777" w:rsidR="00762CAC" w:rsidRPr="006F661E" w:rsidRDefault="00762CAC" w:rsidP="00B03923">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272E15F5" w14:textId="77777777" w:rsidR="00762CAC" w:rsidRPr="006F661E" w:rsidRDefault="00762CAC" w:rsidP="00B03923">
            <w:pPr>
              <w:pStyle w:val="TabletitleBR"/>
              <w:rPr>
                <w:spacing w:val="-3"/>
                <w:szCs w:val="24"/>
              </w:rPr>
            </w:pPr>
            <w:r w:rsidRPr="006F661E">
              <w:rPr>
                <w:spacing w:val="-3"/>
                <w:szCs w:val="24"/>
              </w:rPr>
              <w:t>Fact Sheet</w:t>
            </w:r>
          </w:p>
        </w:tc>
      </w:tr>
      <w:tr w:rsidR="00762CAC" w:rsidRPr="008A5AF1" w14:paraId="2F756490" w14:textId="77777777" w:rsidTr="00B03923">
        <w:trPr>
          <w:trHeight w:val="348"/>
        </w:trPr>
        <w:tc>
          <w:tcPr>
            <w:tcW w:w="4477" w:type="dxa"/>
            <w:tcBorders>
              <w:left w:val="double" w:sz="6" w:space="0" w:color="auto"/>
            </w:tcBorders>
          </w:tcPr>
          <w:p w14:paraId="4891DBEC" w14:textId="77777777" w:rsidR="00762CAC" w:rsidRPr="00A26A24" w:rsidRDefault="00762CAC" w:rsidP="00B03923">
            <w:pPr>
              <w:spacing w:after="120"/>
              <w:ind w:left="900" w:right="144" w:hanging="756"/>
              <w:rPr>
                <w:szCs w:val="24"/>
              </w:rPr>
            </w:pPr>
            <w:r w:rsidRPr="00A26A24">
              <w:rPr>
                <w:b/>
                <w:szCs w:val="24"/>
              </w:rPr>
              <w:t>Working Party:</w:t>
            </w:r>
            <w:r w:rsidRPr="00A26A24">
              <w:rPr>
                <w:szCs w:val="24"/>
              </w:rPr>
              <w:t xml:space="preserve"> ITU-R WP 5B</w:t>
            </w:r>
          </w:p>
        </w:tc>
        <w:tc>
          <w:tcPr>
            <w:tcW w:w="4916" w:type="dxa"/>
            <w:tcBorders>
              <w:right w:val="double" w:sz="6" w:space="0" w:color="auto"/>
            </w:tcBorders>
          </w:tcPr>
          <w:p w14:paraId="1EAEB57E" w14:textId="73E4C8D7" w:rsidR="00762CAC" w:rsidRPr="00A26A24" w:rsidRDefault="00762CAC" w:rsidP="00B03923">
            <w:pPr>
              <w:spacing w:after="120"/>
              <w:ind w:left="144" w:right="144"/>
              <w:rPr>
                <w:szCs w:val="24"/>
              </w:rPr>
            </w:pPr>
            <w:r w:rsidRPr="00A26A24">
              <w:rPr>
                <w:b/>
                <w:szCs w:val="24"/>
              </w:rPr>
              <w:t>Document No:</w:t>
            </w:r>
            <w:r w:rsidRPr="00A26A24">
              <w:rPr>
                <w:szCs w:val="24"/>
              </w:rPr>
              <w:t xml:space="preserve"> USWP5B</w:t>
            </w:r>
            <w:r w:rsidR="00B54325">
              <w:rPr>
                <w:szCs w:val="24"/>
              </w:rPr>
              <w:t>35-09</w:t>
            </w:r>
          </w:p>
        </w:tc>
      </w:tr>
      <w:tr w:rsidR="00762CAC" w:rsidRPr="008A5AF1" w14:paraId="7B89C193" w14:textId="77777777" w:rsidTr="00B03923">
        <w:trPr>
          <w:trHeight w:val="378"/>
        </w:trPr>
        <w:tc>
          <w:tcPr>
            <w:tcW w:w="4477" w:type="dxa"/>
            <w:tcBorders>
              <w:left w:val="double" w:sz="6" w:space="0" w:color="auto"/>
            </w:tcBorders>
          </w:tcPr>
          <w:p w14:paraId="459FAE38" w14:textId="77777777" w:rsidR="00762CAC" w:rsidRPr="00A26A24" w:rsidRDefault="00762CAC" w:rsidP="00B03923">
            <w:pPr>
              <w:spacing w:before="0"/>
              <w:ind w:left="144" w:right="144"/>
              <w:rPr>
                <w:szCs w:val="24"/>
                <w:lang w:val="pt-BR"/>
              </w:rPr>
            </w:pPr>
            <w:r w:rsidRPr="00A26A24">
              <w:rPr>
                <w:b/>
                <w:szCs w:val="24"/>
                <w:lang w:val="pt-BR"/>
              </w:rPr>
              <w:t xml:space="preserve">Ref: </w:t>
            </w:r>
            <w:r>
              <w:rPr>
                <w:bCs/>
                <w:szCs w:val="24"/>
                <w:lang w:eastAsia="zh-CN"/>
              </w:rPr>
              <w:t>New</w:t>
            </w:r>
          </w:p>
        </w:tc>
        <w:tc>
          <w:tcPr>
            <w:tcW w:w="4916" w:type="dxa"/>
            <w:tcBorders>
              <w:right w:val="double" w:sz="6" w:space="0" w:color="auto"/>
            </w:tcBorders>
          </w:tcPr>
          <w:p w14:paraId="19EB863E" w14:textId="77777777" w:rsidR="00762CAC" w:rsidRPr="00A26A24" w:rsidRDefault="00762CAC" w:rsidP="00B03923">
            <w:pPr>
              <w:tabs>
                <w:tab w:val="left" w:pos="162"/>
              </w:tabs>
              <w:spacing w:before="0"/>
              <w:ind w:left="612" w:right="144" w:hanging="468"/>
              <w:rPr>
                <w:szCs w:val="24"/>
              </w:rPr>
            </w:pPr>
            <w:r w:rsidRPr="00A26A24">
              <w:rPr>
                <w:b/>
                <w:szCs w:val="24"/>
              </w:rPr>
              <w:t>Date:</w:t>
            </w:r>
            <w:r w:rsidRPr="00A26A24">
              <w:rPr>
                <w:szCs w:val="24"/>
              </w:rPr>
              <w:t xml:space="preserve"> </w:t>
            </w:r>
            <w:r>
              <w:rPr>
                <w:szCs w:val="24"/>
              </w:rPr>
              <w:t>11</w:t>
            </w:r>
            <w:r w:rsidRPr="00A26A24">
              <w:rPr>
                <w:szCs w:val="24"/>
                <w:vertAlign w:val="superscript"/>
              </w:rPr>
              <w:t>th</w:t>
            </w:r>
            <w:r w:rsidRPr="00A26A24">
              <w:rPr>
                <w:szCs w:val="24"/>
              </w:rPr>
              <w:t xml:space="preserve"> </w:t>
            </w:r>
            <w:r>
              <w:rPr>
                <w:szCs w:val="24"/>
              </w:rPr>
              <w:t>August</w:t>
            </w:r>
            <w:r w:rsidRPr="00A26A24">
              <w:rPr>
                <w:szCs w:val="24"/>
              </w:rPr>
              <w:t xml:space="preserve"> 202</w:t>
            </w:r>
            <w:r>
              <w:rPr>
                <w:szCs w:val="24"/>
              </w:rPr>
              <w:t>5</w:t>
            </w:r>
          </w:p>
        </w:tc>
      </w:tr>
      <w:tr w:rsidR="00762CAC" w:rsidRPr="008A5AF1" w14:paraId="316FB89F" w14:textId="77777777" w:rsidTr="00B03923">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762CAC" w:rsidRPr="0008277E" w14:paraId="5C1FB989" w14:textId="77777777" w:rsidTr="00FA7A4D">
              <w:trPr>
                <w:cantSplit/>
                <w:trHeight w:val="988"/>
              </w:trPr>
              <w:tc>
                <w:tcPr>
                  <w:tcW w:w="9889" w:type="dxa"/>
                </w:tcPr>
                <w:p w14:paraId="6ED4286C" w14:textId="18B194C4" w:rsidR="00762CAC" w:rsidRPr="0008277E" w:rsidRDefault="00762CAC" w:rsidP="00B03923">
                  <w:pPr>
                    <w:pStyle w:val="Title1"/>
                    <w:tabs>
                      <w:tab w:val="left" w:pos="8977"/>
                    </w:tabs>
                    <w:spacing w:before="0"/>
                    <w:ind w:right="508"/>
                    <w:jc w:val="left"/>
                    <w:rPr>
                      <w:sz w:val="24"/>
                      <w:szCs w:val="24"/>
                      <w:lang w:eastAsia="zh-CN"/>
                    </w:rPr>
                  </w:pPr>
                  <w:r w:rsidRPr="0008277E">
                    <w:rPr>
                      <w:rFonts w:eastAsia="MS Mincho"/>
                      <w:b/>
                      <w:bCs/>
                      <w:caps w:val="0"/>
                      <w:sz w:val="24"/>
                      <w:szCs w:val="24"/>
                    </w:rPr>
                    <w:t>Document Title:</w:t>
                  </w:r>
                  <w:r w:rsidRPr="0008277E">
                    <w:rPr>
                      <w:rFonts w:eastAsia="MS Mincho"/>
                      <w:caps w:val="0"/>
                      <w:sz w:val="24"/>
                      <w:szCs w:val="24"/>
                    </w:rPr>
                    <w:t xml:space="preserve"> </w:t>
                  </w:r>
                  <w:r w:rsidRPr="00716A70">
                    <w:rPr>
                      <w:rFonts w:eastAsia="MS Mincho"/>
                      <w:b/>
                      <w:bCs/>
                      <w:caps w:val="0"/>
                      <w:sz w:val="24"/>
                      <w:szCs w:val="24"/>
                    </w:rPr>
                    <w:t xml:space="preserve">WORKING DOCUMENT TOWARDS A </w:t>
                  </w:r>
                  <w:r w:rsidR="006D11F5">
                    <w:rPr>
                      <w:rFonts w:eastAsia="MS Mincho"/>
                      <w:b/>
                      <w:bCs/>
                      <w:caps w:val="0"/>
                      <w:sz w:val="24"/>
                      <w:szCs w:val="24"/>
                    </w:rPr>
                    <w:t xml:space="preserve">PRELIMINARY </w:t>
                  </w:r>
                  <w:r w:rsidRPr="00716A70">
                    <w:rPr>
                      <w:b/>
                      <w:bCs/>
                      <w:sz w:val="24"/>
                      <w:szCs w:val="18"/>
                      <w:lang w:eastAsia="zh-CN"/>
                    </w:rPr>
                    <w:t>DRAFT NEW RE</w:t>
                  </w:r>
                  <w:r w:rsidR="006D11F5">
                    <w:rPr>
                      <w:b/>
                      <w:bCs/>
                      <w:sz w:val="24"/>
                      <w:szCs w:val="18"/>
                      <w:lang w:eastAsia="zh-CN"/>
                    </w:rPr>
                    <w:t>PORT</w:t>
                  </w:r>
                  <w:r w:rsidRPr="00F50435">
                    <w:rPr>
                      <w:b/>
                      <w:bCs/>
                      <w:sz w:val="24"/>
                      <w:szCs w:val="18"/>
                      <w:lang w:eastAsia="zh-CN"/>
                    </w:rPr>
                    <w:t xml:space="preserve"> ITU-R </w:t>
                  </w:r>
                  <w:proofErr w:type="gramStart"/>
                  <w:r w:rsidR="006D11F5">
                    <w:rPr>
                      <w:b/>
                      <w:bCs/>
                      <w:sz w:val="24"/>
                      <w:szCs w:val="18"/>
                      <w:lang w:eastAsia="zh-CN"/>
                    </w:rPr>
                    <w:t>M</w:t>
                  </w:r>
                  <w:r w:rsidRPr="00F50435">
                    <w:rPr>
                      <w:b/>
                      <w:bCs/>
                      <w:sz w:val="24"/>
                      <w:szCs w:val="18"/>
                      <w:lang w:eastAsia="zh-CN"/>
                    </w:rPr>
                    <w:t>.[</w:t>
                  </w:r>
                  <w:proofErr w:type="gramEnd"/>
                  <w:r>
                    <w:rPr>
                      <w:b/>
                      <w:bCs/>
                      <w:sz w:val="24"/>
                      <w:szCs w:val="18"/>
                      <w:lang w:eastAsia="zh-CN"/>
                    </w:rPr>
                    <w:t>RNSS_</w:t>
                  </w:r>
                  <w:r w:rsidRPr="00F50435">
                    <w:rPr>
                      <w:b/>
                      <w:bCs/>
                      <w:sz w:val="24"/>
                      <w:szCs w:val="18"/>
                      <w:lang w:eastAsia="zh-CN"/>
                    </w:rPr>
                    <w:t>AM(R)S_5GHZ</w:t>
                  </w:r>
                  <w:r>
                    <w:rPr>
                      <w:b/>
                      <w:bCs/>
                      <w:sz w:val="24"/>
                      <w:szCs w:val="18"/>
                      <w:lang w:eastAsia="zh-CN"/>
                    </w:rPr>
                    <w:t>_SHARING</w:t>
                  </w:r>
                  <w:r w:rsidRPr="00F50435">
                    <w:rPr>
                      <w:b/>
                      <w:bCs/>
                      <w:sz w:val="24"/>
                      <w:szCs w:val="18"/>
                      <w:lang w:eastAsia="zh-CN"/>
                    </w:rPr>
                    <w:t>]</w:t>
                  </w:r>
                  <w:r w:rsidRPr="0008277E">
                    <w:rPr>
                      <w:rFonts w:eastAsia="MS Mincho"/>
                      <w:sz w:val="24"/>
                      <w:szCs w:val="24"/>
                    </w:rPr>
                    <w:t xml:space="preserve"> </w:t>
                  </w:r>
                  <w:r w:rsidRPr="00C04050">
                    <w:rPr>
                      <w:rFonts w:eastAsia="MS Mincho"/>
                      <w:sz w:val="24"/>
                      <w:szCs w:val="24"/>
                    </w:rPr>
                    <w:t xml:space="preserve">– </w:t>
                  </w:r>
                  <w:r w:rsidRPr="00C04050">
                    <w:rPr>
                      <w:caps w:val="0"/>
                      <w:sz w:val="24"/>
                      <w:szCs w:val="24"/>
                      <w:lang w:eastAsia="zh-CN"/>
                    </w:rPr>
                    <w:t xml:space="preserve">Sharing and compatibility study between RNSS and </w:t>
                  </w:r>
                  <w:r w:rsidRPr="00C04050">
                    <w:rPr>
                      <w:sz w:val="24"/>
                      <w:szCs w:val="24"/>
                      <w:lang w:eastAsia="zh-CN"/>
                    </w:rPr>
                    <w:t>AM(R)S</w:t>
                  </w:r>
                  <w:r w:rsidR="00C04050">
                    <w:rPr>
                      <w:sz w:val="24"/>
                      <w:szCs w:val="24"/>
                      <w:lang w:eastAsia="zh-CN"/>
                    </w:rPr>
                    <w:t xml:space="preserve"> </w:t>
                  </w:r>
                  <w:r w:rsidRPr="00C04050">
                    <w:rPr>
                      <w:caps w:val="0"/>
                      <w:sz w:val="24"/>
                      <w:szCs w:val="24"/>
                      <w:lang w:eastAsia="zh-CN"/>
                    </w:rPr>
                    <w:t>systems</w:t>
                  </w:r>
                  <w:r w:rsidRPr="00C04050">
                    <w:rPr>
                      <w:sz w:val="24"/>
                      <w:szCs w:val="24"/>
                      <w:lang w:eastAsia="zh-CN"/>
                    </w:rPr>
                    <w:t xml:space="preserve"> </w:t>
                  </w:r>
                  <w:r w:rsidRPr="00C04050">
                    <w:rPr>
                      <w:caps w:val="0"/>
                      <w:sz w:val="24"/>
                      <w:szCs w:val="24"/>
                      <w:lang w:eastAsia="zh-CN"/>
                    </w:rPr>
                    <w:t>operating in the</w:t>
                  </w:r>
                  <w:r w:rsidRPr="00C04050">
                    <w:rPr>
                      <w:sz w:val="24"/>
                      <w:szCs w:val="24"/>
                      <w:lang w:eastAsia="zh-CN"/>
                    </w:rPr>
                    <w:t xml:space="preserve"> 5 000 </w:t>
                  </w:r>
                  <w:r w:rsidRPr="00C04050">
                    <w:rPr>
                      <w:caps w:val="0"/>
                      <w:sz w:val="24"/>
                      <w:szCs w:val="24"/>
                      <w:lang w:eastAsia="zh-CN"/>
                    </w:rPr>
                    <w:t>to 5 150MHz Frequency Band</w:t>
                  </w:r>
                </w:p>
              </w:tc>
            </w:tr>
          </w:tbl>
          <w:p w14:paraId="481D91D0" w14:textId="77777777" w:rsidR="00762CAC" w:rsidRPr="00F636D5" w:rsidRDefault="00762CAC" w:rsidP="00B03923">
            <w:pPr>
              <w:pStyle w:val="BodyTextIndent"/>
              <w:spacing w:before="0"/>
              <w:ind w:left="187"/>
              <w:rPr>
                <w:rFonts w:ascii="Times New Roman" w:hAnsi="Times New Roman"/>
                <w:szCs w:val="24"/>
                <w:lang w:val="en-US"/>
              </w:rPr>
            </w:pPr>
          </w:p>
        </w:tc>
      </w:tr>
      <w:tr w:rsidR="00762CAC" w:rsidRPr="00490665" w14:paraId="027F0B88" w14:textId="77777777" w:rsidTr="00B03923">
        <w:trPr>
          <w:trHeight w:val="1960"/>
        </w:trPr>
        <w:tc>
          <w:tcPr>
            <w:tcW w:w="4477" w:type="dxa"/>
            <w:tcBorders>
              <w:left w:val="double" w:sz="6" w:space="0" w:color="auto"/>
            </w:tcBorders>
          </w:tcPr>
          <w:p w14:paraId="260A805C" w14:textId="77777777" w:rsidR="00762CAC" w:rsidRPr="00A26A24" w:rsidRDefault="00762CAC" w:rsidP="00B03923">
            <w:pPr>
              <w:ind w:left="144" w:right="144"/>
              <w:rPr>
                <w:b/>
                <w:szCs w:val="24"/>
              </w:rPr>
            </w:pPr>
            <w:r w:rsidRPr="00A26A24">
              <w:rPr>
                <w:b/>
                <w:szCs w:val="24"/>
              </w:rPr>
              <w:t>Author(s)/Contributors(s):</w:t>
            </w:r>
          </w:p>
          <w:p w14:paraId="7BEAFFAB" w14:textId="77777777" w:rsidR="00762CAC" w:rsidRPr="00A26A24" w:rsidRDefault="00762CAC" w:rsidP="00B03923">
            <w:pPr>
              <w:spacing w:before="0"/>
              <w:ind w:left="144" w:right="144"/>
              <w:rPr>
                <w:bCs/>
                <w:iCs/>
                <w:szCs w:val="24"/>
                <w:lang w:val="en-US"/>
              </w:rPr>
            </w:pPr>
          </w:p>
          <w:p w14:paraId="015F3072" w14:textId="77777777" w:rsidR="00762CAC" w:rsidRPr="00A26A24" w:rsidRDefault="00762CAC" w:rsidP="00B03923">
            <w:pPr>
              <w:overflowPunct/>
              <w:autoSpaceDE/>
              <w:autoSpaceDN/>
              <w:adjustRightInd/>
              <w:spacing w:before="0"/>
              <w:ind w:left="144" w:right="144"/>
              <w:textAlignment w:val="auto"/>
              <w:rPr>
                <w:rFonts w:eastAsia="Calibri"/>
                <w:bCs/>
                <w:iCs/>
                <w:szCs w:val="24"/>
                <w:lang w:val="en-US"/>
              </w:rPr>
            </w:pPr>
            <w:r w:rsidRPr="00A26A24">
              <w:rPr>
                <w:bCs/>
                <w:iCs/>
                <w:szCs w:val="24"/>
                <w:lang w:val="en-US"/>
              </w:rPr>
              <w:t>Name</w:t>
            </w:r>
            <w:proofErr w:type="gramStart"/>
            <w:r w:rsidRPr="00A26A24">
              <w:rPr>
                <w:bCs/>
                <w:iCs/>
                <w:szCs w:val="24"/>
                <w:lang w:val="en-US"/>
              </w:rPr>
              <w:t xml:space="preserve">:  </w:t>
            </w:r>
            <w:r w:rsidRPr="00A26A24">
              <w:rPr>
                <w:rFonts w:eastAsia="Calibri"/>
                <w:bCs/>
                <w:iCs/>
                <w:szCs w:val="24"/>
                <w:lang w:val="en-US"/>
              </w:rPr>
              <w:t>Don</w:t>
            </w:r>
            <w:proofErr w:type="gramEnd"/>
            <w:r w:rsidRPr="00A26A24">
              <w:rPr>
                <w:rFonts w:eastAsia="Calibri"/>
                <w:bCs/>
                <w:iCs/>
                <w:szCs w:val="24"/>
                <w:lang w:val="en-US"/>
              </w:rPr>
              <w:t xml:space="preserve"> Nellis</w:t>
            </w:r>
          </w:p>
          <w:p w14:paraId="3BD2397D" w14:textId="77777777" w:rsidR="00762CAC" w:rsidRPr="00A26A24" w:rsidRDefault="00762CAC" w:rsidP="00B03923">
            <w:pPr>
              <w:spacing w:before="0"/>
              <w:ind w:left="144" w:right="144"/>
              <w:rPr>
                <w:bCs/>
                <w:iCs/>
                <w:szCs w:val="24"/>
                <w:lang w:val="en-US"/>
              </w:rPr>
            </w:pPr>
            <w:r w:rsidRPr="00A26A24">
              <w:rPr>
                <w:bCs/>
                <w:iCs/>
                <w:szCs w:val="24"/>
                <w:lang w:val="en-US"/>
              </w:rPr>
              <w:t>Org</w:t>
            </w:r>
            <w:proofErr w:type="gramStart"/>
            <w:r w:rsidRPr="00A26A24">
              <w:rPr>
                <w:bCs/>
                <w:iCs/>
                <w:szCs w:val="24"/>
                <w:lang w:val="en-US"/>
              </w:rPr>
              <w:t xml:space="preserve">:  </w:t>
            </w:r>
            <w:r w:rsidRPr="00A26A24">
              <w:rPr>
                <w:rFonts w:eastAsia="Calibri"/>
                <w:bCs/>
                <w:iCs/>
                <w:szCs w:val="24"/>
                <w:lang w:val="en-US"/>
              </w:rPr>
              <w:t>Federal</w:t>
            </w:r>
            <w:proofErr w:type="gramEnd"/>
            <w:r w:rsidRPr="00A26A24">
              <w:rPr>
                <w:rFonts w:eastAsia="Calibri"/>
                <w:bCs/>
                <w:iCs/>
                <w:szCs w:val="24"/>
                <w:lang w:val="en-US"/>
              </w:rPr>
              <w:t xml:space="preserve"> Aviation Administration</w:t>
            </w:r>
          </w:p>
          <w:p w14:paraId="0AF45378" w14:textId="77777777" w:rsidR="00762CAC" w:rsidRPr="00A26A24" w:rsidRDefault="00762CAC" w:rsidP="00B03923">
            <w:pPr>
              <w:spacing w:before="0"/>
              <w:ind w:left="144" w:right="144"/>
              <w:rPr>
                <w:bCs/>
                <w:iCs/>
                <w:szCs w:val="24"/>
                <w:lang w:val="en-US"/>
              </w:rPr>
            </w:pPr>
          </w:p>
          <w:p w14:paraId="5A32E67A" w14:textId="77777777" w:rsidR="00762CAC" w:rsidRPr="00A26A24" w:rsidRDefault="00762CAC" w:rsidP="00B03923">
            <w:pPr>
              <w:spacing w:before="0"/>
              <w:ind w:left="144" w:right="144"/>
              <w:rPr>
                <w:bCs/>
                <w:iCs/>
                <w:szCs w:val="24"/>
                <w:lang w:val="en-US"/>
              </w:rPr>
            </w:pPr>
            <w:r w:rsidRPr="00A26A24">
              <w:rPr>
                <w:bCs/>
                <w:iCs/>
                <w:szCs w:val="24"/>
                <w:lang w:val="en-US"/>
              </w:rPr>
              <w:t>Name</w:t>
            </w:r>
            <w:proofErr w:type="gramStart"/>
            <w:r w:rsidRPr="00A26A24">
              <w:rPr>
                <w:bCs/>
                <w:iCs/>
                <w:szCs w:val="24"/>
                <w:lang w:val="en-US"/>
              </w:rPr>
              <w:t>:  Michael</w:t>
            </w:r>
            <w:proofErr w:type="gramEnd"/>
            <w:r w:rsidRPr="00A26A24">
              <w:rPr>
                <w:bCs/>
                <w:iCs/>
                <w:szCs w:val="24"/>
                <w:lang w:val="en-US"/>
              </w:rPr>
              <w:t xml:space="preserve"> Neale</w:t>
            </w:r>
          </w:p>
          <w:p w14:paraId="6DC0C5E3" w14:textId="77777777" w:rsidR="00762CAC" w:rsidRDefault="00762CAC" w:rsidP="00B03923">
            <w:pPr>
              <w:spacing w:before="0"/>
              <w:ind w:left="122" w:right="144"/>
              <w:rPr>
                <w:szCs w:val="24"/>
                <w:lang w:val="en-US"/>
              </w:rPr>
            </w:pPr>
            <w:r w:rsidRPr="00A26A24">
              <w:rPr>
                <w:bCs/>
                <w:iCs/>
                <w:szCs w:val="24"/>
                <w:lang w:val="en-US"/>
              </w:rPr>
              <w:t>Org</w:t>
            </w:r>
            <w:proofErr w:type="gramStart"/>
            <w:r w:rsidRPr="00A26A24">
              <w:rPr>
                <w:bCs/>
                <w:iCs/>
                <w:szCs w:val="24"/>
                <w:lang w:val="en-US"/>
              </w:rPr>
              <w:t>:</w:t>
            </w:r>
            <w:r w:rsidRPr="00A26A24">
              <w:rPr>
                <w:szCs w:val="24"/>
                <w:lang w:val="en-US"/>
              </w:rPr>
              <w:t xml:space="preserve">  ACES</w:t>
            </w:r>
            <w:proofErr w:type="gramEnd"/>
            <w:r w:rsidRPr="00A26A24">
              <w:rPr>
                <w:szCs w:val="24"/>
                <w:lang w:val="en-US"/>
              </w:rPr>
              <w:t xml:space="preserve"> Corporation for the FAA</w:t>
            </w:r>
          </w:p>
          <w:p w14:paraId="17748111" w14:textId="77777777" w:rsidR="00762CAC" w:rsidRDefault="00762CAC" w:rsidP="00B03923">
            <w:pPr>
              <w:spacing w:before="0"/>
              <w:ind w:left="122" w:right="144"/>
              <w:rPr>
                <w:szCs w:val="24"/>
                <w:lang w:val="en-US"/>
              </w:rPr>
            </w:pPr>
          </w:p>
          <w:p w14:paraId="6B88165B" w14:textId="77777777" w:rsidR="00762CAC" w:rsidRPr="00A26A24" w:rsidRDefault="00762CAC" w:rsidP="00B03923">
            <w:pPr>
              <w:spacing w:before="0"/>
              <w:ind w:left="144" w:right="144"/>
              <w:rPr>
                <w:bCs/>
                <w:iCs/>
                <w:szCs w:val="24"/>
                <w:lang w:val="en-US"/>
              </w:rPr>
            </w:pPr>
            <w:r w:rsidRPr="00A26A24">
              <w:rPr>
                <w:bCs/>
                <w:iCs/>
                <w:szCs w:val="24"/>
                <w:lang w:val="en-US"/>
              </w:rPr>
              <w:t xml:space="preserve">Name:  </w:t>
            </w:r>
            <w:r>
              <w:rPr>
                <w:bCs/>
                <w:iCs/>
                <w:szCs w:val="24"/>
                <w:lang w:val="en-US"/>
              </w:rPr>
              <w:t>Martin San Juan</w:t>
            </w:r>
          </w:p>
          <w:p w14:paraId="5ECE8F34" w14:textId="77777777" w:rsidR="00762CAC" w:rsidRDefault="00762CAC" w:rsidP="00B03923">
            <w:pPr>
              <w:spacing w:before="0"/>
              <w:ind w:left="122" w:right="144"/>
              <w:rPr>
                <w:szCs w:val="24"/>
                <w:lang w:val="en-US"/>
              </w:rPr>
            </w:pPr>
            <w:r w:rsidRPr="00A26A24">
              <w:rPr>
                <w:bCs/>
                <w:iCs/>
                <w:szCs w:val="24"/>
                <w:lang w:val="en-US"/>
              </w:rPr>
              <w:t>Org</w:t>
            </w:r>
            <w:proofErr w:type="gramStart"/>
            <w:r w:rsidRPr="00A26A24">
              <w:rPr>
                <w:bCs/>
                <w:iCs/>
                <w:szCs w:val="24"/>
                <w:lang w:val="en-US"/>
              </w:rPr>
              <w:t>:</w:t>
            </w:r>
            <w:r w:rsidRPr="00A26A24">
              <w:rPr>
                <w:szCs w:val="24"/>
                <w:lang w:val="en-US"/>
              </w:rPr>
              <w:t xml:space="preserve">  ACES</w:t>
            </w:r>
            <w:proofErr w:type="gramEnd"/>
            <w:r w:rsidRPr="00A26A24">
              <w:rPr>
                <w:szCs w:val="24"/>
                <w:lang w:val="en-US"/>
              </w:rPr>
              <w:t xml:space="preserve"> Corporation for the FAA</w:t>
            </w:r>
          </w:p>
          <w:p w14:paraId="35589854" w14:textId="77777777" w:rsidR="00762CAC" w:rsidRPr="00A26A24" w:rsidRDefault="00762CAC" w:rsidP="00B03923">
            <w:pPr>
              <w:spacing w:before="0"/>
              <w:ind w:left="122" w:right="144"/>
              <w:rPr>
                <w:szCs w:val="24"/>
              </w:rPr>
            </w:pPr>
          </w:p>
          <w:p w14:paraId="22D8B193" w14:textId="77777777" w:rsidR="00762CAC" w:rsidRPr="00A26A24" w:rsidRDefault="00762CAC" w:rsidP="00B03923">
            <w:pPr>
              <w:spacing w:before="0"/>
              <w:ind w:right="144"/>
              <w:rPr>
                <w:bCs/>
                <w:iCs/>
                <w:szCs w:val="24"/>
                <w:lang w:val="en-US"/>
              </w:rPr>
            </w:pPr>
          </w:p>
        </w:tc>
        <w:tc>
          <w:tcPr>
            <w:tcW w:w="4916" w:type="dxa"/>
            <w:tcBorders>
              <w:right w:val="double" w:sz="6" w:space="0" w:color="auto"/>
            </w:tcBorders>
          </w:tcPr>
          <w:p w14:paraId="6E210CD2" w14:textId="77777777" w:rsidR="00762CAC" w:rsidRPr="00A26A24" w:rsidRDefault="00762CAC" w:rsidP="00B03923">
            <w:pPr>
              <w:ind w:left="144" w:right="144"/>
              <w:rPr>
                <w:bCs/>
                <w:szCs w:val="24"/>
                <w:lang w:val="fr-FR"/>
              </w:rPr>
            </w:pPr>
          </w:p>
          <w:p w14:paraId="04F5CBE1" w14:textId="77777777" w:rsidR="00762CAC" w:rsidRPr="00A26A24" w:rsidRDefault="00762CAC" w:rsidP="00B03923">
            <w:pPr>
              <w:spacing w:before="0"/>
              <w:ind w:left="144" w:right="144"/>
              <w:rPr>
                <w:bCs/>
                <w:szCs w:val="24"/>
                <w:lang w:val="fr-FR"/>
              </w:rPr>
            </w:pPr>
          </w:p>
          <w:p w14:paraId="649B2651" w14:textId="77777777" w:rsidR="00762CAC" w:rsidRPr="00A26A24" w:rsidRDefault="00762CAC" w:rsidP="00B03923">
            <w:pPr>
              <w:spacing w:before="0"/>
              <w:ind w:left="144" w:right="144"/>
              <w:rPr>
                <w:bCs/>
                <w:color w:val="000000"/>
                <w:szCs w:val="24"/>
                <w:lang w:val="fr-FR"/>
              </w:rPr>
            </w:pPr>
            <w:proofErr w:type="gramStart"/>
            <w:r w:rsidRPr="00A26A24">
              <w:rPr>
                <w:bCs/>
                <w:color w:val="000000"/>
                <w:szCs w:val="24"/>
                <w:lang w:val="fr-FR"/>
              </w:rPr>
              <w:t>Phone:</w:t>
            </w:r>
            <w:proofErr w:type="gramEnd"/>
            <w:r w:rsidRPr="00A26A24">
              <w:rPr>
                <w:bCs/>
                <w:color w:val="000000"/>
                <w:szCs w:val="24"/>
                <w:lang w:val="fr-FR"/>
              </w:rPr>
              <w:t xml:space="preserve">  </w:t>
            </w:r>
            <w:r w:rsidRPr="00A26A24">
              <w:rPr>
                <w:szCs w:val="24"/>
                <w:lang w:val="en-US"/>
              </w:rPr>
              <w:t>(202) 267-9779</w:t>
            </w:r>
          </w:p>
          <w:p w14:paraId="2F19D861" w14:textId="77777777" w:rsidR="00762CAC" w:rsidRPr="00A26A24" w:rsidRDefault="00762CAC" w:rsidP="00B03923">
            <w:pPr>
              <w:spacing w:before="0"/>
              <w:ind w:left="144"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hyperlink r:id="rId7" w:history="1">
              <w:r w:rsidRPr="00A26A24">
                <w:rPr>
                  <w:rStyle w:val="Hyperlink"/>
                  <w:szCs w:val="24"/>
                  <w:lang w:val="en-US"/>
                </w:rPr>
                <w:t>Donald.Nellis@faa.gov</w:t>
              </w:r>
            </w:hyperlink>
          </w:p>
          <w:p w14:paraId="0D8ECABF" w14:textId="77777777" w:rsidR="00762CAC" w:rsidRPr="00A26A24" w:rsidRDefault="00762CAC" w:rsidP="00B03923">
            <w:pPr>
              <w:spacing w:before="0"/>
              <w:ind w:left="144" w:right="144"/>
              <w:rPr>
                <w:bCs/>
                <w:color w:val="000000"/>
                <w:szCs w:val="24"/>
                <w:lang w:val="fr-FR"/>
              </w:rPr>
            </w:pPr>
          </w:p>
          <w:p w14:paraId="3A04BC22" w14:textId="77777777" w:rsidR="00762CAC" w:rsidRPr="00A26A24" w:rsidRDefault="00762CAC" w:rsidP="00B03923">
            <w:pPr>
              <w:spacing w:before="0"/>
              <w:ind w:left="194"/>
              <w:rPr>
                <w:szCs w:val="24"/>
              </w:rPr>
            </w:pPr>
            <w:proofErr w:type="gramStart"/>
            <w:r w:rsidRPr="00A26A24">
              <w:rPr>
                <w:bCs/>
                <w:color w:val="000000"/>
                <w:szCs w:val="24"/>
                <w:lang w:val="fr-FR"/>
              </w:rPr>
              <w:t>Phone:</w:t>
            </w:r>
            <w:proofErr w:type="gramEnd"/>
            <w:r w:rsidRPr="00A26A24">
              <w:rPr>
                <w:bCs/>
                <w:color w:val="000000"/>
                <w:szCs w:val="24"/>
                <w:lang w:val="fr-FR"/>
              </w:rPr>
              <w:t xml:space="preserve">  </w:t>
            </w:r>
            <w:r w:rsidRPr="00A26A24">
              <w:rPr>
                <w:szCs w:val="24"/>
              </w:rPr>
              <w:t>(858) 705-8978</w:t>
            </w:r>
          </w:p>
          <w:p w14:paraId="62B22769" w14:textId="77777777" w:rsidR="00762CAC" w:rsidRDefault="00762CAC" w:rsidP="00B03923">
            <w:pPr>
              <w:spacing w:before="0"/>
              <w:ind w:left="144" w:right="144"/>
              <w:rPr>
                <w:rStyle w:val="Hyperlink"/>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hyperlink r:id="rId8" w:history="1">
              <w:r w:rsidRPr="001F6042">
                <w:rPr>
                  <w:rStyle w:val="Hyperlink"/>
                  <w:szCs w:val="24"/>
                  <w:lang w:val="fr-FR"/>
                </w:rPr>
                <w:t>michael.neale@aces-inc.com</w:t>
              </w:r>
            </w:hyperlink>
          </w:p>
          <w:p w14:paraId="679ED6C9" w14:textId="77777777" w:rsidR="00762CAC" w:rsidRDefault="00762CAC" w:rsidP="00B03923">
            <w:pPr>
              <w:spacing w:before="0"/>
              <w:ind w:left="144" w:right="144"/>
              <w:rPr>
                <w:rStyle w:val="Hyperlink"/>
                <w:szCs w:val="24"/>
                <w:lang w:val="fr-FR"/>
              </w:rPr>
            </w:pPr>
          </w:p>
          <w:p w14:paraId="53A2CF96" w14:textId="77777777" w:rsidR="00762CAC" w:rsidRPr="00A26A24" w:rsidRDefault="00762CAC" w:rsidP="00B03923">
            <w:pPr>
              <w:spacing w:before="0"/>
              <w:ind w:left="194"/>
              <w:rPr>
                <w:szCs w:val="24"/>
              </w:rPr>
            </w:pPr>
            <w:proofErr w:type="gramStart"/>
            <w:r w:rsidRPr="00A26A24">
              <w:rPr>
                <w:bCs/>
                <w:color w:val="000000"/>
                <w:szCs w:val="24"/>
                <w:lang w:val="fr-FR"/>
              </w:rPr>
              <w:t>Phone:</w:t>
            </w:r>
            <w:proofErr w:type="gramEnd"/>
            <w:r w:rsidRPr="00A26A24">
              <w:rPr>
                <w:bCs/>
                <w:color w:val="000000"/>
                <w:szCs w:val="24"/>
                <w:lang w:val="fr-FR"/>
              </w:rPr>
              <w:t xml:space="preserve">  </w:t>
            </w:r>
            <w:r w:rsidRPr="00A26A24">
              <w:rPr>
                <w:szCs w:val="24"/>
              </w:rPr>
              <w:t>(</w:t>
            </w:r>
            <w:r>
              <w:rPr>
                <w:szCs w:val="24"/>
              </w:rPr>
              <w:t>202</w:t>
            </w:r>
            <w:r w:rsidRPr="00A26A24">
              <w:rPr>
                <w:szCs w:val="24"/>
              </w:rPr>
              <w:t xml:space="preserve">) </w:t>
            </w:r>
            <w:r>
              <w:rPr>
                <w:szCs w:val="24"/>
              </w:rPr>
              <w:t>267-5976</w:t>
            </w:r>
          </w:p>
          <w:p w14:paraId="28027CEB" w14:textId="550AFEA1" w:rsidR="00762CAC" w:rsidRPr="00A26A24" w:rsidRDefault="00762CAC" w:rsidP="00B03923">
            <w:pPr>
              <w:spacing w:before="0"/>
              <w:ind w:left="162"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r>
              <w:rPr>
                <w:rStyle w:val="Hyperlink"/>
              </w:rPr>
              <w:t>martin.sanjuan@aces</w:t>
            </w:r>
            <w:r w:rsidR="00375A13">
              <w:rPr>
                <w:rStyle w:val="Hyperlink"/>
              </w:rPr>
              <w:t>-in</w:t>
            </w:r>
            <w:r w:rsidR="008734FF">
              <w:rPr>
                <w:rStyle w:val="Hyperlink"/>
              </w:rPr>
              <w:t>c</w:t>
            </w:r>
            <w:r w:rsidR="00375A13">
              <w:rPr>
                <w:rStyle w:val="Hyperlink"/>
              </w:rPr>
              <w:t>.com</w:t>
            </w:r>
          </w:p>
        </w:tc>
      </w:tr>
      <w:tr w:rsidR="00762CAC" w:rsidRPr="008A5AF1" w14:paraId="5493BC14" w14:textId="77777777" w:rsidTr="00B03923">
        <w:trPr>
          <w:trHeight w:val="541"/>
        </w:trPr>
        <w:tc>
          <w:tcPr>
            <w:tcW w:w="9393" w:type="dxa"/>
            <w:gridSpan w:val="2"/>
            <w:tcBorders>
              <w:left w:val="double" w:sz="6" w:space="0" w:color="auto"/>
              <w:right w:val="double" w:sz="6" w:space="0" w:color="auto"/>
            </w:tcBorders>
          </w:tcPr>
          <w:p w14:paraId="5EEA10CF" w14:textId="4A874ACF" w:rsidR="00762CAC" w:rsidRPr="00A26A24" w:rsidRDefault="00762CAC" w:rsidP="00B03923">
            <w:pPr>
              <w:rPr>
                <w:szCs w:val="24"/>
                <w:lang w:val="en-US"/>
              </w:rPr>
            </w:pPr>
            <w:r w:rsidRPr="00A26A24">
              <w:rPr>
                <w:b/>
                <w:szCs w:val="24"/>
              </w:rPr>
              <w:t>Purpose/Objective:</w:t>
            </w:r>
            <w:r w:rsidRPr="00A26A24">
              <w:rPr>
                <w:bCs/>
                <w:szCs w:val="24"/>
              </w:rPr>
              <w:t xml:space="preserve"> </w:t>
            </w:r>
            <w:r w:rsidRPr="00A26A24">
              <w:rPr>
                <w:szCs w:val="24"/>
                <w:lang w:val="en-US"/>
              </w:rPr>
              <w:t xml:space="preserve">The purpose of this contribution </w:t>
            </w:r>
            <w:r w:rsidR="008734FF">
              <w:rPr>
                <w:szCs w:val="24"/>
                <w:lang w:val="en-US"/>
              </w:rPr>
              <w:t xml:space="preserve">is </w:t>
            </w:r>
            <w:r>
              <w:rPr>
                <w:szCs w:val="24"/>
                <w:lang w:val="en-US"/>
              </w:rPr>
              <w:t>a sharing and compatibility study between the RNSS operating in the 5 010 – 5 030 MHz frequency band and the AM(R)S service supporting Unmanned Aircraft Systems operating in the 5 0</w:t>
            </w:r>
            <w:r w:rsidR="00B253AF">
              <w:rPr>
                <w:szCs w:val="24"/>
                <w:lang w:val="en-US"/>
              </w:rPr>
              <w:t>3</w:t>
            </w:r>
            <w:r>
              <w:rPr>
                <w:szCs w:val="24"/>
                <w:lang w:val="en-US"/>
              </w:rPr>
              <w:t>0 to 5 091</w:t>
            </w:r>
            <w:r w:rsidR="008C7457">
              <w:rPr>
                <w:szCs w:val="24"/>
                <w:lang w:val="en-US"/>
              </w:rPr>
              <w:t xml:space="preserve"> </w:t>
            </w:r>
            <w:r>
              <w:rPr>
                <w:szCs w:val="24"/>
                <w:lang w:val="en-US"/>
              </w:rPr>
              <w:t>MHz frequency band</w:t>
            </w:r>
            <w:r w:rsidRPr="00A26A24">
              <w:rPr>
                <w:szCs w:val="24"/>
                <w:lang w:val="en-US"/>
              </w:rPr>
              <w:t>.</w:t>
            </w:r>
            <w:r>
              <w:rPr>
                <w:szCs w:val="24"/>
                <w:lang w:val="en-US"/>
              </w:rPr>
              <w:t xml:space="preserve">  This study is aimed at finalizing the e.i.r.p. density limit that is currently provisional in RR No. 5.4</w:t>
            </w:r>
            <w:r w:rsidR="008C7457">
              <w:rPr>
                <w:szCs w:val="24"/>
                <w:lang w:val="en-US"/>
              </w:rPr>
              <w:t>4</w:t>
            </w:r>
            <w:r>
              <w:rPr>
                <w:szCs w:val="24"/>
                <w:lang w:val="en-US"/>
              </w:rPr>
              <w:t>3C</w:t>
            </w:r>
          </w:p>
        </w:tc>
      </w:tr>
      <w:tr w:rsidR="00762CAC" w:rsidRPr="008A5AF1" w14:paraId="07C7CF00" w14:textId="77777777" w:rsidTr="00B03923">
        <w:trPr>
          <w:trHeight w:val="948"/>
        </w:trPr>
        <w:tc>
          <w:tcPr>
            <w:tcW w:w="9393" w:type="dxa"/>
            <w:gridSpan w:val="2"/>
            <w:tcBorders>
              <w:left w:val="double" w:sz="6" w:space="0" w:color="auto"/>
              <w:bottom w:val="single" w:sz="12" w:space="0" w:color="auto"/>
              <w:right w:val="double" w:sz="6" w:space="0" w:color="auto"/>
            </w:tcBorders>
          </w:tcPr>
          <w:p w14:paraId="42A324CE" w14:textId="434DB8B9" w:rsidR="00762CAC" w:rsidRPr="00A26A24" w:rsidRDefault="00762CAC" w:rsidP="00B03923">
            <w:pPr>
              <w:pStyle w:val="enumlev2"/>
              <w:ind w:left="0" w:firstLine="0"/>
              <w:rPr>
                <w:bCs/>
                <w:szCs w:val="24"/>
              </w:rPr>
            </w:pPr>
            <w:r w:rsidRPr="00A26A24">
              <w:rPr>
                <w:b/>
                <w:szCs w:val="24"/>
              </w:rPr>
              <w:t>Abstract:</w:t>
            </w:r>
            <w:r w:rsidRPr="00A26A24">
              <w:rPr>
                <w:bCs/>
                <w:szCs w:val="24"/>
              </w:rPr>
              <w:t xml:space="preserve"> </w:t>
            </w:r>
            <w:r w:rsidRPr="00A26A24">
              <w:rPr>
                <w:szCs w:val="24"/>
                <w:lang w:val="en-US"/>
              </w:rPr>
              <w:t xml:space="preserve">This </w:t>
            </w:r>
            <w:r>
              <w:rPr>
                <w:szCs w:val="24"/>
                <w:lang w:val="en-US"/>
              </w:rPr>
              <w:t xml:space="preserve">initial </w:t>
            </w:r>
            <w:r w:rsidRPr="00A26A24">
              <w:rPr>
                <w:szCs w:val="24"/>
                <w:lang w:val="en-US"/>
              </w:rPr>
              <w:t xml:space="preserve">contribution </w:t>
            </w:r>
            <w:r>
              <w:rPr>
                <w:szCs w:val="24"/>
                <w:lang w:val="en-US"/>
              </w:rPr>
              <w:t>provides an outline for the study and the characteristics of the two systems</w:t>
            </w:r>
            <w:r w:rsidRPr="00A26A24">
              <w:rPr>
                <w:szCs w:val="24"/>
                <w:lang w:val="en-US"/>
              </w:rPr>
              <w:t>.</w:t>
            </w:r>
          </w:p>
        </w:tc>
      </w:tr>
    </w:tbl>
    <w:p w14:paraId="435D8EEF" w14:textId="77777777" w:rsidR="00AD26A8" w:rsidRDefault="00AD26A8" w:rsidP="0073325C">
      <w:pPr>
        <w:rPr>
          <w:ins w:id="0" w:author="USA" w:date="2025-09-22T07:46:00Z" w16du:dateUtc="2025-09-22T14:46:00Z"/>
          <w:szCs w:val="24"/>
        </w:rPr>
      </w:pPr>
    </w:p>
    <w:p w14:paraId="40D450DC" w14:textId="77777777" w:rsidR="00392F65" w:rsidRDefault="00392F65" w:rsidP="0073325C">
      <w:pPr>
        <w:rPr>
          <w:ins w:id="1" w:author="USA" w:date="2025-09-22T07:46:00Z" w16du:dateUtc="2025-09-22T14:46:00Z"/>
          <w:szCs w:val="24"/>
        </w:rPr>
      </w:pPr>
    </w:p>
    <w:p w14:paraId="7E0A4A2A" w14:textId="05A6FA06" w:rsidR="00392F65" w:rsidRDefault="00392F65" w:rsidP="0073325C">
      <w:pPr>
        <w:rPr>
          <w:szCs w:val="24"/>
        </w:rPr>
      </w:pPr>
      <w:r w:rsidRPr="00392F65">
        <w:rPr>
          <w:szCs w:val="24"/>
          <w:highlight w:val="yellow"/>
          <w:rPrChange w:id="2" w:author="USA" w:date="2025-09-22T07:47:00Z" w16du:dateUtc="2025-09-22T14:47:00Z">
            <w:rPr>
              <w:szCs w:val="24"/>
            </w:rPr>
          </w:rPrChange>
        </w:rPr>
        <w:t>Changes from the second draft are shown in MS Word Markup</w:t>
      </w:r>
    </w:p>
    <w:p w14:paraId="79763955" w14:textId="6AD40E1C" w:rsidR="0081337F" w:rsidRPr="005F573D" w:rsidRDefault="0081337F" w:rsidP="00FA7A4D">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81337F" w:rsidRPr="005F573D" w14:paraId="1C239228" w14:textId="77777777" w:rsidTr="00EC2093">
        <w:trPr>
          <w:cantSplit/>
        </w:trPr>
        <w:tc>
          <w:tcPr>
            <w:tcW w:w="6487" w:type="dxa"/>
            <w:vAlign w:val="center"/>
          </w:tcPr>
          <w:p w14:paraId="63C123E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Pr>
                <w:szCs w:val="24"/>
              </w:rPr>
              <w:lastRenderedPageBreak/>
              <w:br/>
            </w:r>
            <w:r w:rsidRPr="005F573D">
              <w:rPr>
                <w:rFonts w:ascii="Verdana" w:hAnsi="Verdana" w:cs="Times New Roman Bold"/>
                <w:b/>
                <w:bCs/>
                <w:sz w:val="26"/>
                <w:szCs w:val="26"/>
              </w:rPr>
              <w:t>Radiocommunication Study Groups</w:t>
            </w:r>
          </w:p>
        </w:tc>
        <w:tc>
          <w:tcPr>
            <w:tcW w:w="3402" w:type="dxa"/>
          </w:tcPr>
          <w:p w14:paraId="038B9018"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4BF11128" wp14:editId="7A2C12B4">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1337F" w:rsidRPr="005F573D" w14:paraId="102A5D69" w14:textId="77777777" w:rsidTr="00EC2093">
        <w:trPr>
          <w:cantSplit/>
        </w:trPr>
        <w:tc>
          <w:tcPr>
            <w:tcW w:w="6487" w:type="dxa"/>
            <w:tcBorders>
              <w:bottom w:val="single" w:sz="12" w:space="0" w:color="auto"/>
            </w:tcBorders>
          </w:tcPr>
          <w:p w14:paraId="1BAACD2B"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028DACC9"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81337F" w:rsidRPr="005F573D" w14:paraId="6EC5CCBA" w14:textId="77777777" w:rsidTr="00EC2093">
        <w:trPr>
          <w:cantSplit/>
        </w:trPr>
        <w:tc>
          <w:tcPr>
            <w:tcW w:w="6487" w:type="dxa"/>
            <w:tcBorders>
              <w:top w:val="single" w:sz="12" w:space="0" w:color="auto"/>
            </w:tcBorders>
          </w:tcPr>
          <w:p w14:paraId="444E3613"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77D58D6"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81337F" w:rsidRPr="005F573D" w14:paraId="036DABB0" w14:textId="77777777" w:rsidTr="00EC2093">
        <w:trPr>
          <w:cantSplit/>
        </w:trPr>
        <w:tc>
          <w:tcPr>
            <w:tcW w:w="6487" w:type="dxa"/>
            <w:vMerge w:val="restart"/>
          </w:tcPr>
          <w:p w14:paraId="354BE43F" w14:textId="77777777"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proofErr w:type="gramStart"/>
            <w:r w:rsidRPr="005F573D">
              <w:rPr>
                <w:rFonts w:ascii="Verdana" w:hAnsi="Verdana"/>
                <w:sz w:val="20"/>
              </w:rPr>
              <w:t>Received :</w:t>
            </w:r>
            <w:proofErr w:type="gramEnd"/>
            <w:r w:rsidRPr="005F573D">
              <w:rPr>
                <w:rFonts w:ascii="Verdana" w:hAnsi="Verdana"/>
                <w:sz w:val="20"/>
              </w:rPr>
              <w:tab/>
            </w:r>
            <w:r w:rsidRPr="005F573D">
              <w:rPr>
                <w:rFonts w:ascii="Verdana" w:hAnsi="Verdana"/>
                <w:sz w:val="20"/>
                <w:highlight w:val="yellow"/>
              </w:rPr>
              <w:t>XXX</w:t>
            </w:r>
          </w:p>
          <w:p w14:paraId="3B801549" w14:textId="05C8BD4A" w:rsidR="0081337F" w:rsidRPr="005F573D" w:rsidRDefault="0081337F" w:rsidP="00EC2093">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r>
            <w:r w:rsidR="00762CAC">
              <w:rPr>
                <w:rFonts w:ascii="Verdana" w:hAnsi="Verdana"/>
                <w:sz w:val="20"/>
              </w:rPr>
              <w:t>New</w:t>
            </w:r>
          </w:p>
          <w:p w14:paraId="3BBD678A" w14:textId="1526FE07" w:rsidR="0081337F" w:rsidRPr="005F573D" w:rsidRDefault="0081337F" w:rsidP="00EC2093">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New Re</w:t>
            </w:r>
            <w:r w:rsidR="00C0037D">
              <w:rPr>
                <w:rFonts w:ascii="Verdana" w:hAnsi="Verdana"/>
                <w:sz w:val="20"/>
              </w:rPr>
              <w:t>port</w:t>
            </w:r>
            <w:r w:rsidRPr="005F573D">
              <w:rPr>
                <w:rFonts w:ascii="Verdana" w:hAnsi="Verdana"/>
                <w:sz w:val="20"/>
              </w:rPr>
              <w:t xml:space="preserve"> </w:t>
            </w:r>
            <w:r w:rsidRPr="005F573D">
              <w:rPr>
                <w:rFonts w:ascii="Verdana" w:hAnsi="Verdana"/>
                <w:sz w:val="20"/>
              </w:rPr>
              <w:br/>
              <w:t xml:space="preserve">ITU-R </w:t>
            </w:r>
            <w:proofErr w:type="gramStart"/>
            <w:r w:rsidRPr="005F573D">
              <w:rPr>
                <w:rFonts w:ascii="Verdana" w:hAnsi="Verdana"/>
                <w:sz w:val="20"/>
              </w:rPr>
              <w:t>M.[</w:t>
            </w:r>
            <w:proofErr w:type="gramEnd"/>
            <w:r w:rsidR="00762CAC">
              <w:rPr>
                <w:rFonts w:ascii="Verdana" w:hAnsi="Verdana"/>
                <w:sz w:val="20"/>
              </w:rPr>
              <w:t>RNSS_AM(R)S_5GHZ_S</w:t>
            </w:r>
            <w:r w:rsidR="00C0037D">
              <w:rPr>
                <w:rFonts w:ascii="Verdana" w:hAnsi="Verdana"/>
                <w:sz w:val="20"/>
              </w:rPr>
              <w:t>HARING</w:t>
            </w:r>
            <w:r w:rsidR="00762CAC">
              <w:rPr>
                <w:rFonts w:ascii="Verdana" w:hAnsi="Verdana"/>
                <w:sz w:val="20"/>
              </w:rPr>
              <w:t>]</w:t>
            </w:r>
          </w:p>
        </w:tc>
        <w:tc>
          <w:tcPr>
            <w:tcW w:w="3402" w:type="dxa"/>
          </w:tcPr>
          <w:p w14:paraId="6C39E0B0"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81337F" w:rsidRPr="005F573D" w14:paraId="0B4568BC" w14:textId="77777777" w:rsidTr="00EC2093">
        <w:trPr>
          <w:cantSplit/>
        </w:trPr>
        <w:tc>
          <w:tcPr>
            <w:tcW w:w="6487" w:type="dxa"/>
            <w:vMerge/>
          </w:tcPr>
          <w:p w14:paraId="21603A35"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03A5D0BC"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81337F" w:rsidRPr="005F573D" w14:paraId="0007A76A" w14:textId="77777777" w:rsidTr="00EC2093">
        <w:trPr>
          <w:cantSplit/>
        </w:trPr>
        <w:tc>
          <w:tcPr>
            <w:tcW w:w="6487" w:type="dxa"/>
            <w:vMerge/>
          </w:tcPr>
          <w:p w14:paraId="00CF9CC3"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7BD9B9D" w14:textId="77777777" w:rsidR="0081337F" w:rsidRPr="005F573D" w:rsidRDefault="0081337F" w:rsidP="00EC2093">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81337F" w:rsidRPr="005F573D" w14:paraId="75791251" w14:textId="77777777" w:rsidTr="00EC2093">
        <w:trPr>
          <w:cantSplit/>
        </w:trPr>
        <w:tc>
          <w:tcPr>
            <w:tcW w:w="9889" w:type="dxa"/>
            <w:gridSpan w:val="2"/>
          </w:tcPr>
          <w:p w14:paraId="40AE3020" w14:textId="77777777" w:rsidR="0081337F" w:rsidRPr="005F573D" w:rsidRDefault="0081337F" w:rsidP="00EC2093">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81337F" w:rsidRPr="005F573D" w14:paraId="38060B83" w14:textId="77777777" w:rsidTr="00EC2093">
        <w:trPr>
          <w:cantSplit/>
        </w:trPr>
        <w:tc>
          <w:tcPr>
            <w:tcW w:w="9889" w:type="dxa"/>
            <w:gridSpan w:val="2"/>
          </w:tcPr>
          <w:p w14:paraId="40C09AF9" w14:textId="23779350" w:rsidR="0081337F" w:rsidRPr="005F573D" w:rsidRDefault="00762CAC" w:rsidP="00EC2093">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Pr>
                <w:rFonts w:eastAsia="MS Mincho"/>
                <w:caps/>
                <w:sz w:val="28"/>
              </w:rPr>
              <w:t xml:space="preserve">WORKING DOCUMENT TOWARDS A </w:t>
            </w:r>
            <w:r w:rsidR="0081337F" w:rsidRPr="005F573D">
              <w:rPr>
                <w:rFonts w:eastAsia="MS Mincho"/>
                <w:caps/>
                <w:sz w:val="28"/>
              </w:rPr>
              <w:t>preliminary draft new Re</w:t>
            </w:r>
            <w:r w:rsidR="006D11F5">
              <w:rPr>
                <w:rFonts w:eastAsia="MS Mincho"/>
                <w:caps/>
                <w:sz w:val="28"/>
              </w:rPr>
              <w:t>PORT</w:t>
            </w:r>
            <w:r w:rsidR="0081337F" w:rsidRPr="005F573D">
              <w:rPr>
                <w:rFonts w:eastAsia="MS Mincho"/>
                <w:caps/>
                <w:sz w:val="28"/>
              </w:rPr>
              <w:t xml:space="preserve"> Itu-r </w:t>
            </w:r>
            <w:proofErr w:type="gramStart"/>
            <w:r w:rsidR="0081337F" w:rsidRPr="005F573D">
              <w:rPr>
                <w:rFonts w:eastAsia="MS Mincho"/>
                <w:caps/>
                <w:sz w:val="28"/>
              </w:rPr>
              <w:t>m.[</w:t>
            </w:r>
            <w:proofErr w:type="gramEnd"/>
            <w:r w:rsidR="00FA7A4D">
              <w:rPr>
                <w:rFonts w:eastAsia="MS Mincho"/>
                <w:caps/>
                <w:sz w:val="28"/>
              </w:rPr>
              <w:t>RNSS_</w:t>
            </w:r>
            <w:r w:rsidR="00F84F9A">
              <w:rPr>
                <w:rFonts w:eastAsia="MS Mincho"/>
                <w:caps/>
                <w:sz w:val="28"/>
              </w:rPr>
              <w:t>AM(R)S</w:t>
            </w:r>
            <w:r w:rsidR="0081337F" w:rsidRPr="005F573D">
              <w:rPr>
                <w:rFonts w:eastAsia="MS Mincho"/>
                <w:caps/>
                <w:sz w:val="28"/>
              </w:rPr>
              <w:t>_5GHz</w:t>
            </w:r>
            <w:r w:rsidR="00FA7A4D">
              <w:rPr>
                <w:rFonts w:eastAsia="MS Mincho"/>
                <w:caps/>
                <w:sz w:val="28"/>
              </w:rPr>
              <w:t>_S</w:t>
            </w:r>
            <w:r w:rsidR="006D11F5">
              <w:rPr>
                <w:rFonts w:eastAsia="MS Mincho"/>
                <w:caps/>
                <w:sz w:val="28"/>
              </w:rPr>
              <w:t>HARING</w:t>
            </w:r>
            <w:r w:rsidR="0081337F" w:rsidRPr="005F573D">
              <w:rPr>
                <w:rFonts w:eastAsia="MS Mincho"/>
                <w:caps/>
                <w:sz w:val="28"/>
              </w:rPr>
              <w:t>]</w:t>
            </w:r>
          </w:p>
        </w:tc>
      </w:tr>
      <w:tr w:rsidR="0081337F" w:rsidRPr="005F573D" w14:paraId="709C3909" w14:textId="77777777" w:rsidTr="00FA7A4D">
        <w:trPr>
          <w:cantSplit/>
          <w:trHeight w:val="1537"/>
        </w:trPr>
        <w:tc>
          <w:tcPr>
            <w:tcW w:w="9889" w:type="dxa"/>
            <w:gridSpan w:val="2"/>
          </w:tcPr>
          <w:p w14:paraId="5AF47E40" w14:textId="67ED4285" w:rsidR="0081337F" w:rsidRPr="00FA7A4D" w:rsidRDefault="00FA7A4D" w:rsidP="00EC2093">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bCs/>
                <w:sz w:val="28"/>
              </w:rPr>
            </w:pPr>
            <w:r w:rsidRPr="00FA7A4D">
              <w:rPr>
                <w:b/>
                <w:bCs/>
                <w:lang w:eastAsia="zh-CN"/>
              </w:rPr>
              <w:t xml:space="preserve">Sharing and compatibility study between RNSS and </w:t>
            </w:r>
            <w:r w:rsidRPr="00FA7A4D">
              <w:rPr>
                <w:b/>
                <w:bCs/>
                <w:szCs w:val="18"/>
                <w:lang w:eastAsia="zh-CN"/>
              </w:rPr>
              <w:t>AM(R)S systems operating in the 5 0</w:t>
            </w:r>
            <w:r w:rsidR="00C11BA1">
              <w:rPr>
                <w:b/>
                <w:bCs/>
                <w:szCs w:val="18"/>
                <w:lang w:eastAsia="zh-CN"/>
              </w:rPr>
              <w:t>10</w:t>
            </w:r>
            <w:r w:rsidRPr="00FA7A4D">
              <w:rPr>
                <w:b/>
                <w:bCs/>
                <w:szCs w:val="18"/>
                <w:lang w:eastAsia="zh-CN"/>
              </w:rPr>
              <w:t xml:space="preserve"> to 5 </w:t>
            </w:r>
            <w:r w:rsidR="00C11BA1">
              <w:rPr>
                <w:b/>
                <w:bCs/>
                <w:szCs w:val="18"/>
                <w:lang w:eastAsia="zh-CN"/>
              </w:rPr>
              <w:t>09</w:t>
            </w:r>
            <w:r w:rsidR="00751446">
              <w:rPr>
                <w:b/>
                <w:bCs/>
                <w:szCs w:val="18"/>
                <w:lang w:eastAsia="zh-CN"/>
              </w:rPr>
              <w:t>1</w:t>
            </w:r>
            <w:r w:rsidR="00C11BA1">
              <w:rPr>
                <w:b/>
                <w:bCs/>
                <w:szCs w:val="18"/>
                <w:lang w:eastAsia="zh-CN"/>
              </w:rPr>
              <w:t xml:space="preserve"> </w:t>
            </w:r>
            <w:r w:rsidRPr="00FA7A4D">
              <w:rPr>
                <w:b/>
                <w:bCs/>
                <w:szCs w:val="18"/>
                <w:lang w:eastAsia="zh-CN"/>
              </w:rPr>
              <w:t>MHz Frequency Band</w:t>
            </w:r>
          </w:p>
        </w:tc>
      </w:tr>
    </w:tbl>
    <w:p w14:paraId="55778A17"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65F96C52" w14:textId="77777777" w:rsidR="0081337F" w:rsidRPr="005F573D" w:rsidRDefault="0081337F" w:rsidP="0081337F">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2CBD6912" w14:textId="77777777" w:rsidR="0081337F" w:rsidRPr="005F573D" w:rsidRDefault="0081337F" w:rsidP="0081337F">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7974A4DD" w14:textId="4D0EDE91" w:rsidR="0081337F" w:rsidRDefault="0081337F" w:rsidP="0081337F">
      <w:pPr>
        <w:tabs>
          <w:tab w:val="clear" w:pos="794"/>
          <w:tab w:val="clear" w:pos="1191"/>
          <w:tab w:val="clear" w:pos="1588"/>
          <w:tab w:val="clear" w:pos="1985"/>
          <w:tab w:val="left" w:pos="1134"/>
          <w:tab w:val="left" w:pos="1871"/>
          <w:tab w:val="left" w:pos="2268"/>
        </w:tabs>
        <w:jc w:val="both"/>
      </w:pPr>
      <w:r w:rsidRPr="005F573D">
        <w:t xml:space="preserve">The United States of America proposes to assist in answering the above need by providing characteristics </w:t>
      </w:r>
      <w:r w:rsidR="00997ADF">
        <w:t xml:space="preserve">as Attachment 1 </w:t>
      </w:r>
      <w:r w:rsidRPr="005F573D">
        <w:t>for such Control and Non-Payload Communications (CNPC) links operating in the AM(R)S allocation under No. 5443C and used in air-ground applications between Unmanned Aircraft (UA) and their Control Station (CS) where the Remote Pilot (RP) is located.</w:t>
      </w:r>
    </w:p>
    <w:p w14:paraId="35B82173" w14:textId="563F164C" w:rsidR="00780C20" w:rsidRDefault="00120707" w:rsidP="0081337F">
      <w:pPr>
        <w:tabs>
          <w:tab w:val="clear" w:pos="794"/>
          <w:tab w:val="clear" w:pos="1191"/>
          <w:tab w:val="clear" w:pos="1588"/>
          <w:tab w:val="clear" w:pos="1985"/>
          <w:tab w:val="left" w:pos="1134"/>
          <w:tab w:val="left" w:pos="1871"/>
          <w:tab w:val="left" w:pos="2268"/>
        </w:tabs>
        <w:jc w:val="both"/>
      </w:pPr>
      <w:r>
        <w:t>Attachment 2 provides the characteristics</w:t>
      </w:r>
      <w:r w:rsidR="00713CD7">
        <w:t xml:space="preserve"> of the </w:t>
      </w:r>
      <w:r w:rsidR="00D742BE">
        <w:t xml:space="preserve">Galileo Positioning System, and the Global Positioning System, the </w:t>
      </w:r>
      <w:r w:rsidR="00AD7CF7">
        <w:t xml:space="preserve">two </w:t>
      </w:r>
      <w:r w:rsidR="00DA4F7A">
        <w:t xml:space="preserve">most widely used </w:t>
      </w:r>
      <w:r w:rsidR="008771E2">
        <w:t xml:space="preserve">GNSS constellation </w:t>
      </w:r>
      <w:r w:rsidR="00D742BE">
        <w:t xml:space="preserve">in </w:t>
      </w:r>
      <w:proofErr w:type="gramStart"/>
      <w:r w:rsidR="00D742BE">
        <w:t>Region</w:t>
      </w:r>
      <w:proofErr w:type="gramEnd"/>
      <w:r w:rsidR="00D742BE">
        <w:t xml:space="preserve"> 2 of the</w:t>
      </w:r>
      <w:r w:rsidR="00EC5725">
        <w:t xml:space="preserve"> RNSS services </w:t>
      </w:r>
      <w:r w:rsidR="00713CD7" w:rsidRPr="00713CD7">
        <w:t>operating in the 5 010 – 5 030 MHz frequency band</w:t>
      </w:r>
      <w:r w:rsidR="00766426">
        <w:t xml:space="preserve"> as found in </w:t>
      </w:r>
      <w:r w:rsidR="004A0F46">
        <w:t>ITU-R M.2</w:t>
      </w:r>
      <w:r w:rsidR="00951DDE">
        <w:t>031</w:t>
      </w:r>
      <w:r w:rsidR="00113CDA">
        <w:t>-1</w:t>
      </w:r>
      <w:r w:rsidR="00780C20">
        <w:t>.</w:t>
      </w:r>
    </w:p>
    <w:p w14:paraId="2CC5A04E" w14:textId="08E4F060" w:rsidR="00120707" w:rsidRPr="005F573D" w:rsidRDefault="0052168F" w:rsidP="0081337F">
      <w:pPr>
        <w:tabs>
          <w:tab w:val="clear" w:pos="794"/>
          <w:tab w:val="clear" w:pos="1191"/>
          <w:tab w:val="clear" w:pos="1588"/>
          <w:tab w:val="clear" w:pos="1985"/>
          <w:tab w:val="left" w:pos="1134"/>
          <w:tab w:val="left" w:pos="1871"/>
          <w:tab w:val="left" w:pos="2268"/>
        </w:tabs>
        <w:jc w:val="both"/>
      </w:pPr>
      <w:r>
        <w:t xml:space="preserve">Attachment 3 </w:t>
      </w:r>
      <w:r>
        <w:rPr>
          <w:szCs w:val="24"/>
          <w:lang w:val="en-US"/>
        </w:rPr>
        <w:t xml:space="preserve">provides an outline for </w:t>
      </w:r>
      <w:r w:rsidR="00557141">
        <w:rPr>
          <w:szCs w:val="24"/>
          <w:lang w:val="en-US"/>
        </w:rPr>
        <w:t>conducting the</w:t>
      </w:r>
      <w:r>
        <w:rPr>
          <w:szCs w:val="24"/>
          <w:lang w:val="en-US"/>
        </w:rPr>
        <w:t xml:space="preserve"> </w:t>
      </w:r>
      <w:r w:rsidR="00557141">
        <w:rPr>
          <w:szCs w:val="24"/>
          <w:lang w:val="en-US"/>
        </w:rPr>
        <w:t xml:space="preserve">sharing and compatibility study </w:t>
      </w:r>
      <w:r>
        <w:rPr>
          <w:szCs w:val="24"/>
          <w:lang w:val="en-US"/>
        </w:rPr>
        <w:t>of the two systems</w:t>
      </w:r>
      <w:r w:rsidR="00F50353">
        <w:rPr>
          <w:szCs w:val="24"/>
          <w:lang w:val="en-US"/>
        </w:rPr>
        <w:t xml:space="preserve"> detailing the various cases and the processes.</w:t>
      </w:r>
      <w:r w:rsidR="00F96554">
        <w:t xml:space="preserve">  </w:t>
      </w:r>
      <w:r w:rsidR="00120707">
        <w:t xml:space="preserve"> </w:t>
      </w:r>
    </w:p>
    <w:p w14:paraId="0AE59D83" w14:textId="77777777" w:rsidR="0081337F" w:rsidRPr="005F573D" w:rsidRDefault="0081337F" w:rsidP="0081337F">
      <w:pPr>
        <w:tabs>
          <w:tab w:val="clear" w:pos="794"/>
          <w:tab w:val="clear" w:pos="1191"/>
          <w:tab w:val="clear" w:pos="1588"/>
          <w:tab w:val="clear" w:pos="1985"/>
          <w:tab w:val="left" w:pos="1134"/>
          <w:tab w:val="left" w:pos="1871"/>
          <w:tab w:val="left" w:pos="2268"/>
        </w:tabs>
        <w:jc w:val="both"/>
        <w:rPr>
          <w:b/>
        </w:rPr>
      </w:pPr>
    </w:p>
    <w:p w14:paraId="25D85B5F" w14:textId="6AEAA231" w:rsidR="0081337F" w:rsidRPr="005F573D" w:rsidRDefault="0081337F" w:rsidP="0081337F">
      <w:pPr>
        <w:tabs>
          <w:tab w:val="clear" w:pos="794"/>
          <w:tab w:val="clear" w:pos="1191"/>
          <w:tab w:val="clear" w:pos="1588"/>
          <w:tab w:val="clear" w:pos="1985"/>
          <w:tab w:val="left" w:pos="1134"/>
          <w:tab w:val="left" w:pos="1871"/>
          <w:tab w:val="left" w:pos="2268"/>
        </w:tabs>
      </w:pPr>
      <w:r w:rsidRPr="005F573D">
        <w:rPr>
          <w:b/>
          <w:bCs/>
        </w:rPr>
        <w:t>Attachment</w:t>
      </w:r>
      <w:r w:rsidR="00EF432F">
        <w:rPr>
          <w:b/>
          <w:bCs/>
        </w:rPr>
        <w:t>s</w:t>
      </w:r>
      <w:r w:rsidRPr="005F573D">
        <w:t>:</w:t>
      </w:r>
      <w:r w:rsidRPr="005F573D">
        <w:tab/>
      </w:r>
      <w:r w:rsidR="00EF432F">
        <w:t>3</w:t>
      </w:r>
    </w:p>
    <w:p w14:paraId="1AB14A15" w14:textId="642E41A1" w:rsidR="00FA7A4D" w:rsidRDefault="00FA7A4D">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60E37866" w14:textId="660DEA77" w:rsidR="00EB6A53" w:rsidRPr="00EB6A53" w:rsidRDefault="00EB6A53" w:rsidP="00EB6A53">
      <w:pPr>
        <w:keepNext/>
        <w:keepLines/>
        <w:tabs>
          <w:tab w:val="clear" w:pos="794"/>
          <w:tab w:val="clear" w:pos="1191"/>
          <w:tab w:val="clear" w:pos="1588"/>
          <w:tab w:val="clear" w:pos="1985"/>
          <w:tab w:val="left" w:pos="1134"/>
          <w:tab w:val="left" w:pos="1871"/>
          <w:tab w:val="left" w:pos="2268"/>
        </w:tabs>
        <w:spacing w:before="480" w:after="80"/>
        <w:jc w:val="center"/>
        <w:rPr>
          <w:caps/>
          <w:sz w:val="28"/>
        </w:rPr>
      </w:pPr>
      <w:r w:rsidRPr="00EB6A53">
        <w:rPr>
          <w:caps/>
          <w:sz w:val="28"/>
        </w:rPr>
        <w:lastRenderedPageBreak/>
        <w:t>ATTACHMENT</w:t>
      </w:r>
      <w:r w:rsidR="0015449A">
        <w:rPr>
          <w:caps/>
          <w:sz w:val="28"/>
        </w:rPr>
        <w:t xml:space="preserve"> 1</w:t>
      </w:r>
    </w:p>
    <w:p w14:paraId="1B8D6DC2" w14:textId="4E3F5D09" w:rsidR="00C04050" w:rsidRPr="00F84F9A" w:rsidRDefault="00C04050" w:rsidP="007E658B">
      <w:pPr>
        <w:rPr>
          <w:sz w:val="28"/>
          <w:szCs w:val="28"/>
        </w:rPr>
      </w:pPr>
    </w:p>
    <w:p w14:paraId="35824024" w14:textId="4D1CCD25" w:rsidR="00EB6A53" w:rsidRPr="008734FF" w:rsidRDefault="00751446" w:rsidP="008734FF">
      <w:pPr>
        <w:jc w:val="center"/>
        <w:rPr>
          <w:rFonts w:ascii="Times New Roman Bold" w:eastAsia="Batang" w:hAnsi="Times New Roman Bold"/>
          <w:b/>
          <w:sz w:val="28"/>
          <w:lang w:eastAsia="zh-CN"/>
        </w:rPr>
      </w:pPr>
      <w:r w:rsidRPr="008734FF">
        <w:rPr>
          <w:rFonts w:ascii="Times New Roman Bold" w:eastAsia="Batang" w:hAnsi="Times New Roman Bold"/>
          <w:b/>
          <w:sz w:val="28"/>
          <w:lang w:eastAsia="zh-CN"/>
        </w:rPr>
        <w:t>UAS CNPC Characteristics</w:t>
      </w:r>
    </w:p>
    <w:p w14:paraId="46D7E2E3" w14:textId="77777777" w:rsidR="00751446" w:rsidRPr="008734FF" w:rsidRDefault="00751446" w:rsidP="008734FF">
      <w:pPr>
        <w:jc w:val="center"/>
        <w:rPr>
          <w:rFonts w:ascii="Times New Roman Bold" w:eastAsia="Batang" w:hAnsi="Times New Roman Bold"/>
          <w:b/>
          <w:sz w:val="28"/>
          <w:lang w:eastAsia="zh-CN"/>
        </w:rPr>
      </w:pPr>
      <w:bookmarkStart w:id="3" w:name="dbreak"/>
      <w:bookmarkEnd w:id="3"/>
    </w:p>
    <w:p w14:paraId="76E1CAAA" w14:textId="697AACED" w:rsidR="00B21839" w:rsidRDefault="00B21839" w:rsidP="00B21839">
      <w:pPr>
        <w:pStyle w:val="Heading1"/>
        <w:numPr>
          <w:ilvl w:val="0"/>
          <w:numId w:val="21"/>
        </w:numPr>
        <w:rPr>
          <w:lang w:eastAsia="ja-JP"/>
        </w:rPr>
      </w:pPr>
      <w:r>
        <w:rPr>
          <w:lang w:eastAsia="ja-JP"/>
        </w:rPr>
        <w:t>I</w:t>
      </w:r>
      <w:r w:rsidRPr="00C56F29">
        <w:rPr>
          <w:lang w:eastAsia="ja-JP"/>
        </w:rPr>
        <w:t>ntroduction and scope</w:t>
      </w:r>
    </w:p>
    <w:p w14:paraId="289581C0" w14:textId="77777777" w:rsidR="00B21839" w:rsidRPr="00B21839" w:rsidRDefault="00B21839" w:rsidP="00B21839">
      <w:pPr>
        <w:rPr>
          <w:lang w:eastAsia="ja-JP"/>
        </w:rPr>
      </w:pPr>
    </w:p>
    <w:p w14:paraId="49CCDC24" w14:textId="553AB5DB" w:rsidR="00B21839" w:rsidRDefault="00B21839" w:rsidP="00B21839">
      <w:pPr>
        <w:ind w:left="360"/>
        <w:rPr>
          <w:szCs w:val="24"/>
        </w:rPr>
      </w:pPr>
      <w:r w:rsidRPr="00B21839">
        <w:rPr>
          <w:szCs w:val="24"/>
        </w:rPr>
        <w:t xml:space="preserve">As recommended, UAS CNPC Characteristics are taken from PDNR ITU-R </w:t>
      </w:r>
      <w:proofErr w:type="gramStart"/>
      <w:r w:rsidRPr="00B21839">
        <w:rPr>
          <w:szCs w:val="24"/>
        </w:rPr>
        <w:t>M.[</w:t>
      </w:r>
      <w:proofErr w:type="gramEnd"/>
      <w:r w:rsidRPr="00B21839">
        <w:rPr>
          <w:szCs w:val="24"/>
        </w:rPr>
        <w:t>AM(R)S_AMS(R)S_CHAR_5GHZ] - Characteristics and Protection Criteria of Terrestrial and Satellite Unmanned Aircraft System Control and Non-Payload Communications Links operating in the Aeronautical Mobile (R) Service and Aeronautical Mobile Satellite (R) Service in the band 5 030-5 091 MHz.</w:t>
      </w:r>
    </w:p>
    <w:p w14:paraId="5183F5A0" w14:textId="77777777" w:rsidR="006C3F7A" w:rsidRDefault="006C3F7A" w:rsidP="00B21839">
      <w:pPr>
        <w:ind w:left="360"/>
        <w:rPr>
          <w:szCs w:val="24"/>
        </w:rPr>
      </w:pPr>
    </w:p>
    <w:p w14:paraId="3DB8E76E" w14:textId="5D2410A5" w:rsidR="006C3F7A" w:rsidRPr="00476940" w:rsidRDefault="006C3F7A" w:rsidP="006C3F7A">
      <w:pPr>
        <w:pStyle w:val="FigureNo"/>
        <w:rPr>
          <w:lang w:eastAsia="zh-CN"/>
        </w:rPr>
      </w:pPr>
      <w:r w:rsidRPr="00476940">
        <w:rPr>
          <w:lang w:eastAsia="zh-CN"/>
        </w:rPr>
        <w:t>[Figure 1</w:t>
      </w:r>
      <w:r w:rsidR="002B5E21">
        <w:rPr>
          <w:lang w:eastAsia="zh-CN"/>
        </w:rPr>
        <w:t>]</w:t>
      </w:r>
    </w:p>
    <w:p w14:paraId="7993387B" w14:textId="6E9670BD" w:rsidR="006C3F7A" w:rsidRDefault="006C3F7A" w:rsidP="006C3F7A">
      <w:pPr>
        <w:pStyle w:val="Figuretitle"/>
        <w:rPr>
          <w:lang w:eastAsia="zh-CN"/>
        </w:rPr>
      </w:pPr>
      <w:r w:rsidRPr="00476940">
        <w:t>Example command and non-payload communications link</w:t>
      </w:r>
      <w:r w:rsidRPr="00476940">
        <w:rPr>
          <w:lang w:eastAsia="zh-CN"/>
        </w:rPr>
        <w:t xml:space="preserve"> system components</w:t>
      </w:r>
    </w:p>
    <w:p w14:paraId="0EAF3B1B" w14:textId="77777777" w:rsidR="002B5E21" w:rsidRPr="002B5E21" w:rsidRDefault="002B5E21" w:rsidP="002B5E21">
      <w:pPr>
        <w:rPr>
          <w:lang w:eastAsia="zh-CN"/>
        </w:rPr>
      </w:pPr>
    </w:p>
    <w:p w14:paraId="6443FD13" w14:textId="77777777" w:rsidR="00656C39" w:rsidRPr="00656C39" w:rsidRDefault="00656C39" w:rsidP="00656C39">
      <w:pPr>
        <w:rPr>
          <w:lang w:eastAsia="zh-CN"/>
        </w:rPr>
      </w:pPr>
    </w:p>
    <w:p w14:paraId="53BB79F0" w14:textId="5A41C98C" w:rsidR="00656C39" w:rsidRPr="00656C39" w:rsidRDefault="00656C39" w:rsidP="00656C39">
      <w:pPr>
        <w:rPr>
          <w:lang w:eastAsia="zh-CN"/>
        </w:rPr>
      </w:pPr>
      <w:r w:rsidRPr="00476940">
        <w:rPr>
          <w:noProof/>
        </w:rPr>
        <w:drawing>
          <wp:inline distT="0" distB="0" distL="0" distR="0" wp14:anchorId="28DDE623" wp14:editId="7FABA8BC">
            <wp:extent cx="5943600" cy="2824938"/>
            <wp:effectExtent l="0" t="0" r="0" b="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0"/>
                    <a:stretch>
                      <a:fillRect/>
                    </a:stretch>
                  </pic:blipFill>
                  <pic:spPr>
                    <a:xfrm>
                      <a:off x="0" y="0"/>
                      <a:ext cx="5943600" cy="2824938"/>
                    </a:xfrm>
                    <a:prstGeom prst="rect">
                      <a:avLst/>
                    </a:prstGeom>
                  </pic:spPr>
                </pic:pic>
              </a:graphicData>
            </a:graphic>
          </wp:inline>
        </w:drawing>
      </w:r>
    </w:p>
    <w:p w14:paraId="63F20570" w14:textId="77777777" w:rsidR="006C3F7A" w:rsidRDefault="006C3F7A" w:rsidP="00B21839">
      <w:pPr>
        <w:ind w:left="360"/>
        <w:rPr>
          <w:szCs w:val="24"/>
        </w:rPr>
      </w:pPr>
    </w:p>
    <w:p w14:paraId="6AE029CD" w14:textId="77777777" w:rsidR="00D60654" w:rsidRDefault="00D60654" w:rsidP="00B21839">
      <w:pPr>
        <w:ind w:left="360"/>
        <w:rPr>
          <w:szCs w:val="24"/>
        </w:rPr>
      </w:pPr>
    </w:p>
    <w:p w14:paraId="6069A56A" w14:textId="77777777" w:rsidR="0070527D" w:rsidRPr="00B21839" w:rsidRDefault="0070527D" w:rsidP="00B21839">
      <w:pPr>
        <w:ind w:left="360"/>
        <w:rPr>
          <w:szCs w:val="24"/>
        </w:rPr>
      </w:pPr>
    </w:p>
    <w:p w14:paraId="186F318B" w14:textId="554D2CDC" w:rsidR="001962EF" w:rsidRDefault="001962EF" w:rsidP="00124E55">
      <w:pPr>
        <w:pStyle w:val="Heading1"/>
        <w:numPr>
          <w:ilvl w:val="0"/>
          <w:numId w:val="21"/>
        </w:numPr>
        <w:jc w:val="both"/>
      </w:pPr>
      <w:r w:rsidRPr="00476940">
        <w:lastRenderedPageBreak/>
        <w:tab/>
        <w:t xml:space="preserve">Unmanned aircraft and control station characteristics for terrestrial control </w:t>
      </w:r>
      <w:r w:rsidRPr="00476940">
        <w:br/>
        <w:t>and non-payload communication link</w:t>
      </w:r>
    </w:p>
    <w:p w14:paraId="34CF060B" w14:textId="77777777" w:rsidR="00956913" w:rsidRDefault="00956913" w:rsidP="00956913"/>
    <w:p w14:paraId="5C8170B7" w14:textId="724664E6" w:rsidR="00956913" w:rsidRPr="00956913" w:rsidRDefault="00956913" w:rsidP="00956913">
      <w:r w:rsidRPr="00476940">
        <w:t>The terrestrial component uses an airborne radio system (ARS) on the UA to communicate with a ground radio system (GRS) that connects to the UACS.</w:t>
      </w:r>
    </w:p>
    <w:p w14:paraId="7CCC62C1" w14:textId="77777777" w:rsidR="001962EF" w:rsidRPr="00476940" w:rsidRDefault="001962EF" w:rsidP="001962EF">
      <w:pPr>
        <w:pStyle w:val="TableNo"/>
      </w:pPr>
      <w:bookmarkStart w:id="4" w:name="_Hlk103936437"/>
      <w:r w:rsidRPr="00476940">
        <w:t>TABLE 1</w:t>
      </w:r>
    </w:p>
    <w:p w14:paraId="47F58E55" w14:textId="77777777" w:rsidR="001962EF" w:rsidRPr="00476940" w:rsidRDefault="001962EF" w:rsidP="001962EF">
      <w:pPr>
        <w:pStyle w:val="Tabletitle"/>
      </w:pPr>
      <w:r w:rsidRPr="00476940">
        <w:t>Transmission and reception characteristics for the terrestrial c</w:t>
      </w:r>
      <w:r w:rsidRPr="00476940">
        <w:rPr>
          <w:lang w:eastAsia="zh-CN"/>
        </w:rPr>
        <w:t xml:space="preserve">ontrol </w:t>
      </w:r>
      <w:r w:rsidRPr="00476940">
        <w:rPr>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1962EF" w:rsidRPr="00476940" w14:paraId="7CA7D183" w14:textId="77777777" w:rsidTr="00236383">
        <w:trPr>
          <w:cantSplit/>
          <w:tblHeader/>
        </w:trPr>
        <w:tc>
          <w:tcPr>
            <w:tcW w:w="9630" w:type="dxa"/>
            <w:gridSpan w:val="4"/>
          </w:tcPr>
          <w:p w14:paraId="32623569" w14:textId="77777777" w:rsidR="001962EF" w:rsidRPr="00476940" w:rsidRDefault="001962EF" w:rsidP="00236383">
            <w:pPr>
              <w:pStyle w:val="Tablehead"/>
            </w:pPr>
            <w:bookmarkStart w:id="5" w:name="_Hlk103936484"/>
            <w:bookmarkEnd w:id="4"/>
            <w:r w:rsidRPr="00476940">
              <w:t>Terrestrial command and non-payload communication System 1</w:t>
            </w:r>
          </w:p>
        </w:tc>
      </w:tr>
      <w:tr w:rsidR="001962EF" w:rsidRPr="00476940" w14:paraId="000A486A" w14:textId="77777777" w:rsidTr="00236383">
        <w:trPr>
          <w:cantSplit/>
          <w:tblHeader/>
        </w:trPr>
        <w:tc>
          <w:tcPr>
            <w:tcW w:w="2433" w:type="dxa"/>
          </w:tcPr>
          <w:p w14:paraId="4D1D7CA9" w14:textId="77777777" w:rsidR="001962EF" w:rsidRPr="00476940" w:rsidRDefault="001962EF" w:rsidP="00236383">
            <w:pPr>
              <w:pStyle w:val="Tablehead"/>
            </w:pPr>
          </w:p>
        </w:tc>
        <w:tc>
          <w:tcPr>
            <w:tcW w:w="992" w:type="dxa"/>
          </w:tcPr>
          <w:p w14:paraId="7F4432C9" w14:textId="77777777" w:rsidR="001962EF" w:rsidRPr="00476940" w:rsidRDefault="001962EF" w:rsidP="00236383">
            <w:pPr>
              <w:pStyle w:val="Tablehead"/>
            </w:pPr>
            <w:r w:rsidRPr="00476940">
              <w:t>Units</w:t>
            </w:r>
          </w:p>
        </w:tc>
        <w:tc>
          <w:tcPr>
            <w:tcW w:w="3119" w:type="dxa"/>
          </w:tcPr>
          <w:p w14:paraId="765D4F96" w14:textId="77777777" w:rsidR="001962EF" w:rsidRPr="00476940" w:rsidRDefault="001962EF" w:rsidP="00236383">
            <w:pPr>
              <w:pStyle w:val="Tablehead"/>
            </w:pPr>
            <w:r w:rsidRPr="00476940">
              <w:t>UA ARS</w:t>
            </w:r>
          </w:p>
        </w:tc>
        <w:tc>
          <w:tcPr>
            <w:tcW w:w="3086" w:type="dxa"/>
          </w:tcPr>
          <w:p w14:paraId="74C33662" w14:textId="77777777" w:rsidR="001962EF" w:rsidRPr="00476940" w:rsidRDefault="001962EF" w:rsidP="00236383">
            <w:pPr>
              <w:pStyle w:val="Tablehead"/>
            </w:pPr>
            <w:r w:rsidRPr="00476940">
              <w:t>GRS</w:t>
            </w:r>
          </w:p>
        </w:tc>
      </w:tr>
      <w:tr w:rsidR="001962EF" w:rsidRPr="00476940" w14:paraId="37FA92EC" w14:textId="77777777" w:rsidTr="00236383">
        <w:trPr>
          <w:cantSplit/>
        </w:trPr>
        <w:tc>
          <w:tcPr>
            <w:tcW w:w="2433" w:type="dxa"/>
          </w:tcPr>
          <w:p w14:paraId="2588B2E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Frequency of operation</w:t>
            </w:r>
          </w:p>
        </w:tc>
        <w:tc>
          <w:tcPr>
            <w:tcW w:w="992" w:type="dxa"/>
          </w:tcPr>
          <w:p w14:paraId="0843D15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MHz</w:t>
            </w:r>
          </w:p>
        </w:tc>
        <w:tc>
          <w:tcPr>
            <w:tcW w:w="3119" w:type="dxa"/>
          </w:tcPr>
          <w:p w14:paraId="2CC3998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5 030 to 5 091</w:t>
            </w:r>
          </w:p>
        </w:tc>
        <w:tc>
          <w:tcPr>
            <w:tcW w:w="3086" w:type="dxa"/>
          </w:tcPr>
          <w:p w14:paraId="66E69BF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5 030 to 5 091</w:t>
            </w:r>
          </w:p>
        </w:tc>
      </w:tr>
      <w:tr w:rsidR="001962EF" w:rsidRPr="00476940" w14:paraId="1797895F" w14:textId="77777777" w:rsidTr="00236383">
        <w:trPr>
          <w:cantSplit/>
        </w:trPr>
        <w:tc>
          <w:tcPr>
            <w:tcW w:w="2433" w:type="dxa"/>
          </w:tcPr>
          <w:p w14:paraId="22E33E0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Duplexing</w:t>
            </w:r>
          </w:p>
        </w:tc>
        <w:tc>
          <w:tcPr>
            <w:tcW w:w="992" w:type="dxa"/>
          </w:tcPr>
          <w:p w14:paraId="02D05C2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0E6C1F6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Time division duplex (TDD)</w:t>
            </w:r>
          </w:p>
        </w:tc>
        <w:tc>
          <w:tcPr>
            <w:tcW w:w="3086" w:type="dxa"/>
          </w:tcPr>
          <w:p w14:paraId="64FEA1F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TDD</w:t>
            </w:r>
          </w:p>
        </w:tc>
      </w:tr>
      <w:tr w:rsidR="001962EF" w:rsidRPr="00476940" w14:paraId="556CB814" w14:textId="77777777" w:rsidTr="00236383">
        <w:trPr>
          <w:cantSplit/>
        </w:trPr>
        <w:tc>
          <w:tcPr>
            <w:tcW w:w="2433" w:type="dxa"/>
          </w:tcPr>
          <w:p w14:paraId="2B7DCDC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 xml:space="preserve">Transmit/receive duration </w:t>
            </w:r>
          </w:p>
        </w:tc>
        <w:tc>
          <w:tcPr>
            <w:tcW w:w="992" w:type="dxa"/>
          </w:tcPr>
          <w:p w14:paraId="144C94C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msec</w:t>
            </w:r>
          </w:p>
        </w:tc>
        <w:tc>
          <w:tcPr>
            <w:tcW w:w="3119" w:type="dxa"/>
          </w:tcPr>
          <w:p w14:paraId="58F45A54"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60 Receive + 2.5 guard time</w:t>
            </w:r>
          </w:p>
          <w:p w14:paraId="313A1F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65 Transmit + 2.5 guard time</w:t>
            </w:r>
          </w:p>
        </w:tc>
        <w:tc>
          <w:tcPr>
            <w:tcW w:w="3086" w:type="dxa"/>
          </w:tcPr>
          <w:p w14:paraId="1DDD536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60 Transmit + 2.5 guard time</w:t>
            </w:r>
          </w:p>
          <w:p w14:paraId="4ED4D14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65 Receive + 2.5 guard time</w:t>
            </w:r>
          </w:p>
        </w:tc>
      </w:tr>
      <w:tr w:rsidR="001962EF" w:rsidRPr="00476940" w14:paraId="7A29D6EE" w14:textId="77777777" w:rsidTr="00236383">
        <w:trPr>
          <w:cantSplit/>
        </w:trPr>
        <w:tc>
          <w:tcPr>
            <w:tcW w:w="2433" w:type="dxa"/>
          </w:tcPr>
          <w:p w14:paraId="46DEAEB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Modulation</w:t>
            </w:r>
          </w:p>
        </w:tc>
        <w:tc>
          <w:tcPr>
            <w:tcW w:w="992" w:type="dxa"/>
          </w:tcPr>
          <w:p w14:paraId="67E12E9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44C64D9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or QPSK</w:t>
            </w:r>
          </w:p>
        </w:tc>
        <w:tc>
          <w:tcPr>
            <w:tcW w:w="3086" w:type="dxa"/>
          </w:tcPr>
          <w:p w14:paraId="069AC2A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or QPSK</w:t>
            </w:r>
          </w:p>
        </w:tc>
      </w:tr>
      <w:tr w:rsidR="001962EF" w:rsidRPr="00476940" w14:paraId="359E18EA" w14:textId="77777777" w:rsidTr="00236383">
        <w:trPr>
          <w:cantSplit/>
        </w:trPr>
        <w:tc>
          <w:tcPr>
            <w:tcW w:w="2433" w:type="dxa"/>
          </w:tcPr>
          <w:p w14:paraId="322761F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Modulation symbol rates</w:t>
            </w:r>
          </w:p>
        </w:tc>
        <w:tc>
          <w:tcPr>
            <w:tcW w:w="992" w:type="dxa"/>
          </w:tcPr>
          <w:p w14:paraId="2BE73F1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ksps</w:t>
            </w:r>
          </w:p>
        </w:tc>
        <w:tc>
          <w:tcPr>
            <w:tcW w:w="3119" w:type="dxa"/>
          </w:tcPr>
          <w:p w14:paraId="616C2BD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TBD</w:t>
            </w:r>
          </w:p>
          <w:p w14:paraId="0DDA08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including error correction/detection, guard times and synchronization overhead</w:t>
            </w:r>
          </w:p>
        </w:tc>
        <w:tc>
          <w:tcPr>
            <w:tcW w:w="3086" w:type="dxa"/>
          </w:tcPr>
          <w:p w14:paraId="008AE80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GSMK: TBD</w:t>
            </w:r>
          </w:p>
          <w:p w14:paraId="6BF51E7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including error correction/detection, guard times and synchronization overhead</w:t>
            </w:r>
          </w:p>
        </w:tc>
      </w:tr>
      <w:tr w:rsidR="001962EF" w:rsidRPr="00476940" w14:paraId="6BF253F9" w14:textId="77777777" w:rsidTr="00236383">
        <w:trPr>
          <w:cantSplit/>
        </w:trPr>
        <w:tc>
          <w:tcPr>
            <w:tcW w:w="2433" w:type="dxa"/>
          </w:tcPr>
          <w:p w14:paraId="0D2EA70C"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Forward error correction</w:t>
            </w:r>
          </w:p>
        </w:tc>
        <w:tc>
          <w:tcPr>
            <w:tcW w:w="992" w:type="dxa"/>
          </w:tcPr>
          <w:p w14:paraId="51CB294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79FAC82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Rate 5/8 Turbo Conv.</w:t>
            </w:r>
          </w:p>
          <w:p w14:paraId="24DC7D3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Code</w:t>
            </w:r>
          </w:p>
          <w:p w14:paraId="39BBAD86"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QPSK: Rate 5/9 and Rate 1/3 TCC</w:t>
            </w:r>
          </w:p>
        </w:tc>
        <w:tc>
          <w:tcPr>
            <w:tcW w:w="3086" w:type="dxa"/>
          </w:tcPr>
          <w:p w14:paraId="6FFCB6A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GMSK: Rate 5/8 Turbo Conv. Code</w:t>
            </w:r>
          </w:p>
          <w:p w14:paraId="4CF84816"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QPSK: Rate 5/9 and Rate 1/3 TCC</w:t>
            </w:r>
          </w:p>
        </w:tc>
      </w:tr>
      <w:tr w:rsidR="001962EF" w:rsidRPr="00476940" w14:paraId="6A5DDD99" w14:textId="77777777" w:rsidTr="00236383">
        <w:trPr>
          <w:cantSplit/>
        </w:trPr>
        <w:tc>
          <w:tcPr>
            <w:tcW w:w="2433" w:type="dxa"/>
          </w:tcPr>
          <w:p w14:paraId="4A8C6B7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Error detection</w:t>
            </w:r>
          </w:p>
        </w:tc>
        <w:tc>
          <w:tcPr>
            <w:tcW w:w="992" w:type="dxa"/>
          </w:tcPr>
          <w:p w14:paraId="0802D526"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6FB7D96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32-bit CRC</w:t>
            </w:r>
          </w:p>
        </w:tc>
        <w:tc>
          <w:tcPr>
            <w:tcW w:w="3086" w:type="dxa"/>
          </w:tcPr>
          <w:p w14:paraId="7B1B88D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32-bit CRC</w:t>
            </w:r>
          </w:p>
        </w:tc>
      </w:tr>
      <w:tr w:rsidR="001962EF" w:rsidRPr="00476940" w14:paraId="79DAE2D9" w14:textId="77777777" w:rsidTr="00236383">
        <w:trPr>
          <w:cantSplit/>
        </w:trPr>
        <w:tc>
          <w:tcPr>
            <w:tcW w:w="2433" w:type="dxa"/>
          </w:tcPr>
          <w:p w14:paraId="2E0B1E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Baseband Input/Output Signal</w:t>
            </w:r>
          </w:p>
        </w:tc>
        <w:tc>
          <w:tcPr>
            <w:tcW w:w="992" w:type="dxa"/>
          </w:tcPr>
          <w:p w14:paraId="7BA3F85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p>
        </w:tc>
        <w:tc>
          <w:tcPr>
            <w:tcW w:w="3119" w:type="dxa"/>
          </w:tcPr>
          <w:p w14:paraId="5C7AC4E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User Data</w:t>
            </w:r>
          </w:p>
        </w:tc>
        <w:tc>
          <w:tcPr>
            <w:tcW w:w="3086" w:type="dxa"/>
          </w:tcPr>
          <w:p w14:paraId="6CE0744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sz w:val="20"/>
              </w:rPr>
            </w:pPr>
            <w:r w:rsidRPr="00476940">
              <w:rPr>
                <w:sz w:val="20"/>
              </w:rPr>
              <w:t>User Data</w:t>
            </w:r>
          </w:p>
        </w:tc>
      </w:tr>
      <w:tr w:rsidR="001962EF" w:rsidRPr="00476940" w14:paraId="0AA57D6D" w14:textId="77777777" w:rsidTr="00236383">
        <w:trPr>
          <w:cantSplit/>
        </w:trPr>
        <w:tc>
          <w:tcPr>
            <w:tcW w:w="2433" w:type="dxa"/>
          </w:tcPr>
          <w:p w14:paraId="5D3D8B4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User Data Bit Rates</w:t>
            </w:r>
          </w:p>
        </w:tc>
        <w:tc>
          <w:tcPr>
            <w:tcW w:w="992" w:type="dxa"/>
          </w:tcPr>
          <w:p w14:paraId="1D14102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sz w:val="20"/>
              </w:rPr>
              <w:t>kbps</w:t>
            </w:r>
          </w:p>
        </w:tc>
        <w:tc>
          <w:tcPr>
            <w:tcW w:w="3119" w:type="dxa"/>
          </w:tcPr>
          <w:p w14:paraId="25BCBCA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GMSK: TBD</w:t>
            </w:r>
          </w:p>
          <w:p w14:paraId="549F132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QPSK: TBD</w:t>
            </w:r>
          </w:p>
          <w:p w14:paraId="75ADFAD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Includes TDD duty cycle overhead</w:t>
            </w:r>
          </w:p>
        </w:tc>
        <w:tc>
          <w:tcPr>
            <w:tcW w:w="3086" w:type="dxa"/>
          </w:tcPr>
          <w:p w14:paraId="2E7CA46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GMSK: TBD</w:t>
            </w:r>
          </w:p>
          <w:p w14:paraId="7EBBFA5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QPSK: TBD</w:t>
            </w:r>
          </w:p>
          <w:p w14:paraId="0C7F4C7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Includes TDD duty cycle overhead</w:t>
            </w:r>
          </w:p>
        </w:tc>
      </w:tr>
      <w:tr w:rsidR="001962EF" w:rsidRPr="00476940" w14:paraId="402F4DCC" w14:textId="77777777" w:rsidTr="00236383">
        <w:trPr>
          <w:cantSplit/>
        </w:trPr>
        <w:tc>
          <w:tcPr>
            <w:tcW w:w="2433" w:type="dxa"/>
          </w:tcPr>
          <w:p w14:paraId="09C96C4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Occupied bandwidth, C</w:t>
            </w:r>
          </w:p>
        </w:tc>
        <w:tc>
          <w:tcPr>
            <w:tcW w:w="992" w:type="dxa"/>
          </w:tcPr>
          <w:p w14:paraId="0F4CBE8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kHz</w:t>
            </w:r>
          </w:p>
        </w:tc>
        <w:tc>
          <w:tcPr>
            <w:tcW w:w="3119" w:type="dxa"/>
          </w:tcPr>
          <w:p w14:paraId="0E364B3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Variable per application with a maximum of 250</w:t>
            </w:r>
          </w:p>
        </w:tc>
        <w:tc>
          <w:tcPr>
            <w:tcW w:w="3086" w:type="dxa"/>
          </w:tcPr>
          <w:p w14:paraId="53F02E5B"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Variable per application with a maximum of 250</w:t>
            </w:r>
          </w:p>
        </w:tc>
      </w:tr>
      <w:tr w:rsidR="001962EF" w:rsidRPr="00476940" w14:paraId="782ACF58" w14:textId="77777777" w:rsidTr="00236383">
        <w:trPr>
          <w:cantSplit/>
        </w:trPr>
        <w:tc>
          <w:tcPr>
            <w:tcW w:w="2433" w:type="dxa"/>
          </w:tcPr>
          <w:p w14:paraId="71C864CC"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Antenna gain</w:t>
            </w:r>
          </w:p>
        </w:tc>
        <w:tc>
          <w:tcPr>
            <w:tcW w:w="992" w:type="dxa"/>
          </w:tcPr>
          <w:p w14:paraId="2FCFD036"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dBi</w:t>
            </w:r>
          </w:p>
        </w:tc>
        <w:tc>
          <w:tcPr>
            <w:tcW w:w="3119" w:type="dxa"/>
          </w:tcPr>
          <w:p w14:paraId="527362E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w:t>
            </w:r>
          </w:p>
        </w:tc>
        <w:tc>
          <w:tcPr>
            <w:tcW w:w="3086" w:type="dxa"/>
          </w:tcPr>
          <w:p w14:paraId="2FA56BF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Maximum 20</w:t>
            </w:r>
          </w:p>
        </w:tc>
      </w:tr>
      <w:tr w:rsidR="001962EF" w:rsidRPr="00476940" w14:paraId="18E14E61" w14:textId="77777777" w:rsidTr="00236383">
        <w:trPr>
          <w:cantSplit/>
        </w:trPr>
        <w:tc>
          <w:tcPr>
            <w:tcW w:w="2433" w:type="dxa"/>
          </w:tcPr>
          <w:p w14:paraId="1D61582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Cable loss</w:t>
            </w:r>
          </w:p>
        </w:tc>
        <w:tc>
          <w:tcPr>
            <w:tcW w:w="992" w:type="dxa"/>
          </w:tcPr>
          <w:p w14:paraId="3A7FD3AB"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w:t>
            </w:r>
          </w:p>
        </w:tc>
        <w:tc>
          <w:tcPr>
            <w:tcW w:w="3119" w:type="dxa"/>
          </w:tcPr>
          <w:p w14:paraId="54E8187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w:t>
            </w:r>
          </w:p>
        </w:tc>
        <w:tc>
          <w:tcPr>
            <w:tcW w:w="3086" w:type="dxa"/>
          </w:tcPr>
          <w:p w14:paraId="67007DA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1</w:t>
            </w:r>
          </w:p>
        </w:tc>
      </w:tr>
      <w:tr w:rsidR="001962EF" w:rsidRPr="00476940" w14:paraId="2588080B" w14:textId="77777777" w:rsidTr="00236383">
        <w:trPr>
          <w:cantSplit/>
        </w:trPr>
        <w:tc>
          <w:tcPr>
            <w:tcW w:w="2433" w:type="dxa"/>
          </w:tcPr>
          <w:p w14:paraId="1688A97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 xml:space="preserve">Antenna pattern </w:t>
            </w:r>
          </w:p>
        </w:tc>
        <w:tc>
          <w:tcPr>
            <w:tcW w:w="992" w:type="dxa"/>
          </w:tcPr>
          <w:p w14:paraId="13DB20D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5887985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Constant azimuth</w:t>
            </w:r>
          </w:p>
          <w:p w14:paraId="64EB4ED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Constant elevation</w:t>
            </w:r>
          </w:p>
        </w:tc>
        <w:tc>
          <w:tcPr>
            <w:tcW w:w="3086" w:type="dxa"/>
          </w:tcPr>
          <w:p w14:paraId="323B774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Constant azimuth</w:t>
            </w:r>
          </w:p>
          <w:p w14:paraId="2E5B9FFB"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Tailored in elevation</w:t>
            </w:r>
          </w:p>
          <w:p w14:paraId="0C153B1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See Table 2</w:t>
            </w:r>
          </w:p>
        </w:tc>
      </w:tr>
      <w:tr w:rsidR="001962EF" w:rsidRPr="00476940" w14:paraId="1DDAC8A6" w14:textId="77777777" w:rsidTr="00236383">
        <w:trPr>
          <w:cantSplit/>
        </w:trPr>
        <w:tc>
          <w:tcPr>
            <w:tcW w:w="2433" w:type="dxa"/>
          </w:tcPr>
          <w:p w14:paraId="6EA9540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Antenna polarization</w:t>
            </w:r>
          </w:p>
        </w:tc>
        <w:tc>
          <w:tcPr>
            <w:tcW w:w="992" w:type="dxa"/>
          </w:tcPr>
          <w:p w14:paraId="710A708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p>
        </w:tc>
        <w:tc>
          <w:tcPr>
            <w:tcW w:w="3119" w:type="dxa"/>
          </w:tcPr>
          <w:p w14:paraId="388CDEE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Vertical with aircraft flying straight and level</w:t>
            </w:r>
          </w:p>
        </w:tc>
        <w:tc>
          <w:tcPr>
            <w:tcW w:w="3086" w:type="dxa"/>
          </w:tcPr>
          <w:p w14:paraId="0F507D1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Vertical</w:t>
            </w:r>
          </w:p>
        </w:tc>
      </w:tr>
      <w:tr w:rsidR="001962EF" w:rsidRPr="00476940" w14:paraId="0C90FA46" w14:textId="77777777" w:rsidTr="00236383">
        <w:trPr>
          <w:cantSplit/>
        </w:trPr>
        <w:tc>
          <w:tcPr>
            <w:tcW w:w="2433" w:type="dxa"/>
          </w:tcPr>
          <w:p w14:paraId="6D50491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Maximum antenna height</w:t>
            </w:r>
          </w:p>
        </w:tc>
        <w:tc>
          <w:tcPr>
            <w:tcW w:w="992" w:type="dxa"/>
          </w:tcPr>
          <w:p w14:paraId="3C11E24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m</w:t>
            </w:r>
          </w:p>
        </w:tc>
        <w:tc>
          <w:tcPr>
            <w:tcW w:w="3119" w:type="dxa"/>
          </w:tcPr>
          <w:p w14:paraId="1523C57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22 860 (mean sea level)</w:t>
            </w:r>
          </w:p>
          <w:p w14:paraId="185A6A9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Typical 6 000</w:t>
            </w:r>
          </w:p>
        </w:tc>
        <w:tc>
          <w:tcPr>
            <w:tcW w:w="3086" w:type="dxa"/>
          </w:tcPr>
          <w:p w14:paraId="5FB854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 to 50</w:t>
            </w:r>
          </w:p>
          <w:p w14:paraId="3D94B28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Typical 10</w:t>
            </w:r>
          </w:p>
        </w:tc>
      </w:tr>
      <w:tr w:rsidR="001962EF" w:rsidRPr="00476940" w14:paraId="1E201DB9" w14:textId="77777777" w:rsidTr="00236383">
        <w:trPr>
          <w:cantSplit/>
        </w:trPr>
        <w:tc>
          <w:tcPr>
            <w:tcW w:w="2433" w:type="dxa"/>
          </w:tcPr>
          <w:p w14:paraId="30DE092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lastRenderedPageBreak/>
              <w:t>Service range</w:t>
            </w:r>
          </w:p>
        </w:tc>
        <w:tc>
          <w:tcPr>
            <w:tcW w:w="992" w:type="dxa"/>
          </w:tcPr>
          <w:p w14:paraId="5110E53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km</w:t>
            </w:r>
          </w:p>
        </w:tc>
        <w:tc>
          <w:tcPr>
            <w:tcW w:w="3119" w:type="dxa"/>
          </w:tcPr>
          <w:p w14:paraId="103671F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550</w:t>
            </w:r>
          </w:p>
          <w:p w14:paraId="13BE8AF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Typical 80</w:t>
            </w:r>
          </w:p>
        </w:tc>
        <w:tc>
          <w:tcPr>
            <w:tcW w:w="3086" w:type="dxa"/>
          </w:tcPr>
          <w:p w14:paraId="0FE5D9BC"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550</w:t>
            </w:r>
          </w:p>
          <w:p w14:paraId="7FDEB704"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Typical 80</w:t>
            </w:r>
          </w:p>
        </w:tc>
      </w:tr>
      <w:tr w:rsidR="001962EF" w:rsidRPr="00476940" w14:paraId="3AC2F429" w14:textId="77777777" w:rsidTr="00236383">
        <w:trPr>
          <w:cantSplit/>
        </w:trPr>
        <w:tc>
          <w:tcPr>
            <w:tcW w:w="2433" w:type="dxa"/>
          </w:tcPr>
          <w:p w14:paraId="5121130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Transmitter conducted power</w:t>
            </w:r>
          </w:p>
        </w:tc>
        <w:tc>
          <w:tcPr>
            <w:tcW w:w="992" w:type="dxa"/>
          </w:tcPr>
          <w:p w14:paraId="7CE4D98C"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dBm</w:t>
            </w:r>
          </w:p>
        </w:tc>
        <w:tc>
          <w:tcPr>
            <w:tcW w:w="3119" w:type="dxa"/>
          </w:tcPr>
          <w:p w14:paraId="727ACB6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40</w:t>
            </w:r>
          </w:p>
        </w:tc>
        <w:tc>
          <w:tcPr>
            <w:tcW w:w="3086" w:type="dxa"/>
          </w:tcPr>
          <w:p w14:paraId="6BDA8F9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40</w:t>
            </w:r>
          </w:p>
        </w:tc>
      </w:tr>
      <w:tr w:rsidR="001962EF" w:rsidRPr="00476940" w14:paraId="1824ED8B" w14:textId="77777777" w:rsidTr="00236383">
        <w:trPr>
          <w:cantSplit/>
        </w:trPr>
        <w:tc>
          <w:tcPr>
            <w:tcW w:w="2433" w:type="dxa"/>
          </w:tcPr>
          <w:p w14:paraId="641DA92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Transmitter in band emission limits</w:t>
            </w:r>
          </w:p>
        </w:tc>
        <w:tc>
          <w:tcPr>
            <w:tcW w:w="992" w:type="dxa"/>
          </w:tcPr>
          <w:p w14:paraId="60F00CD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ind w:left="-57" w:right="-57"/>
              <w:jc w:val="center"/>
              <w:rPr>
                <w:bCs/>
                <w:sz w:val="20"/>
              </w:rPr>
            </w:pPr>
            <w:r w:rsidRPr="00476940">
              <w:rPr>
                <w:bCs/>
                <w:sz w:val="20"/>
              </w:rPr>
              <w:t>dBc/</w:t>
            </w:r>
            <w:r w:rsidRPr="00476940">
              <w:rPr>
                <w:bCs/>
                <w:sz w:val="20"/>
              </w:rPr>
              <w:br/>
              <w:t>1 MHz</w:t>
            </w:r>
          </w:p>
        </w:tc>
        <w:tc>
          <w:tcPr>
            <w:tcW w:w="3119" w:type="dxa"/>
          </w:tcPr>
          <w:p w14:paraId="7429B114"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−66 at 2 MHz offset</w:t>
            </w:r>
          </w:p>
          <w:p w14:paraId="7E7B3AB5"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See Table 3</w:t>
            </w:r>
          </w:p>
        </w:tc>
        <w:tc>
          <w:tcPr>
            <w:tcW w:w="3086" w:type="dxa"/>
          </w:tcPr>
          <w:p w14:paraId="5888281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−66 at 2 MHz offset</w:t>
            </w:r>
          </w:p>
          <w:p w14:paraId="7A75E6D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See Table 3</w:t>
            </w:r>
          </w:p>
        </w:tc>
      </w:tr>
      <w:tr w:rsidR="001962EF" w:rsidRPr="00476940" w14:paraId="304B066B" w14:textId="77777777" w:rsidTr="00236383">
        <w:trPr>
          <w:cantSplit/>
        </w:trPr>
        <w:tc>
          <w:tcPr>
            <w:tcW w:w="2433" w:type="dxa"/>
          </w:tcPr>
          <w:p w14:paraId="5BB9ACA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Receiver noise figure</w:t>
            </w:r>
          </w:p>
        </w:tc>
        <w:tc>
          <w:tcPr>
            <w:tcW w:w="992" w:type="dxa"/>
          </w:tcPr>
          <w:p w14:paraId="7D21ADF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w:t>
            </w:r>
          </w:p>
        </w:tc>
        <w:tc>
          <w:tcPr>
            <w:tcW w:w="3119" w:type="dxa"/>
          </w:tcPr>
          <w:p w14:paraId="101B4C5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7</w:t>
            </w:r>
          </w:p>
        </w:tc>
        <w:tc>
          <w:tcPr>
            <w:tcW w:w="3086" w:type="dxa"/>
          </w:tcPr>
          <w:p w14:paraId="024BC82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7</w:t>
            </w:r>
          </w:p>
        </w:tc>
      </w:tr>
      <w:tr w:rsidR="001962EF" w:rsidRPr="00476940" w14:paraId="1357B1E9" w14:textId="77777777" w:rsidTr="00236383">
        <w:trPr>
          <w:cantSplit/>
        </w:trPr>
        <w:tc>
          <w:tcPr>
            <w:tcW w:w="2433" w:type="dxa"/>
          </w:tcPr>
          <w:p w14:paraId="494206D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Receiver sensitivity</w:t>
            </w:r>
          </w:p>
        </w:tc>
        <w:tc>
          <w:tcPr>
            <w:tcW w:w="992" w:type="dxa"/>
          </w:tcPr>
          <w:p w14:paraId="050C8FD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dBm</w:t>
            </w:r>
          </w:p>
        </w:tc>
        <w:tc>
          <w:tcPr>
            <w:tcW w:w="3119" w:type="dxa"/>
          </w:tcPr>
          <w:p w14:paraId="4DF7E88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GMSK: TBD</w:t>
            </w:r>
          </w:p>
          <w:p w14:paraId="3A9F60D3"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QPSK: TBD</w:t>
            </w:r>
          </w:p>
        </w:tc>
        <w:tc>
          <w:tcPr>
            <w:tcW w:w="3086" w:type="dxa"/>
          </w:tcPr>
          <w:p w14:paraId="0F524ED4"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GMSK: TBD</w:t>
            </w:r>
          </w:p>
          <w:p w14:paraId="63A6DC20"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QPSK: TBD</w:t>
            </w:r>
          </w:p>
        </w:tc>
      </w:tr>
      <w:tr w:rsidR="001962EF" w:rsidRPr="00476940" w14:paraId="3BBE4BD6" w14:textId="77777777" w:rsidTr="00236383">
        <w:trPr>
          <w:cantSplit/>
        </w:trPr>
        <w:tc>
          <w:tcPr>
            <w:tcW w:w="2433" w:type="dxa"/>
          </w:tcPr>
          <w:p w14:paraId="2650FBE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Receiver in band rejection – except the operating channel</w:t>
            </w:r>
          </w:p>
        </w:tc>
        <w:tc>
          <w:tcPr>
            <w:tcW w:w="992" w:type="dxa"/>
          </w:tcPr>
          <w:p w14:paraId="0BDCB8F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w:t>
            </w:r>
          </w:p>
        </w:tc>
        <w:tc>
          <w:tcPr>
            <w:tcW w:w="3119" w:type="dxa"/>
          </w:tcPr>
          <w:p w14:paraId="2DB0B2B9"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One channel separation: 23</w:t>
            </w:r>
          </w:p>
          <w:p w14:paraId="6EC5389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Two channel separation: 43</w:t>
            </w:r>
          </w:p>
          <w:p w14:paraId="1F1A2EAA"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Three channel separation: 57</w:t>
            </w:r>
          </w:p>
          <w:p w14:paraId="4A7CEFD2"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 MHz or more separation: 63</w:t>
            </w:r>
          </w:p>
        </w:tc>
        <w:tc>
          <w:tcPr>
            <w:tcW w:w="3086" w:type="dxa"/>
          </w:tcPr>
          <w:p w14:paraId="360930B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One channel separation: 23</w:t>
            </w:r>
          </w:p>
          <w:p w14:paraId="199FC09E"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Two channel separation: 43</w:t>
            </w:r>
          </w:p>
          <w:p w14:paraId="20AD2DD7"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Three channel separation: 57</w:t>
            </w:r>
          </w:p>
          <w:p w14:paraId="2EC44CAD"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2 MHz or more separation: 63</w:t>
            </w:r>
          </w:p>
        </w:tc>
      </w:tr>
      <w:tr w:rsidR="001962EF" w:rsidRPr="00476940" w14:paraId="7EE3BB58" w14:textId="77777777" w:rsidTr="00236383">
        <w:trPr>
          <w:cantSplit/>
        </w:trPr>
        <w:tc>
          <w:tcPr>
            <w:tcW w:w="2433" w:type="dxa"/>
            <w:tcBorders>
              <w:bottom w:val="single" w:sz="4" w:space="0" w:color="auto"/>
            </w:tcBorders>
          </w:tcPr>
          <w:p w14:paraId="0E70130F"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sz w:val="20"/>
              </w:rPr>
            </w:pPr>
            <w:r w:rsidRPr="00476940">
              <w:rPr>
                <w:sz w:val="20"/>
              </w:rPr>
              <w:t>Protection criteria (aggregate) I/N</w:t>
            </w:r>
          </w:p>
        </w:tc>
        <w:tc>
          <w:tcPr>
            <w:tcW w:w="992" w:type="dxa"/>
            <w:tcBorders>
              <w:bottom w:val="single" w:sz="4" w:space="0" w:color="auto"/>
            </w:tcBorders>
          </w:tcPr>
          <w:p w14:paraId="7C97D068"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dB</w:t>
            </w:r>
          </w:p>
        </w:tc>
        <w:tc>
          <w:tcPr>
            <w:tcW w:w="3119" w:type="dxa"/>
            <w:tcBorders>
              <w:bottom w:val="single" w:sz="4" w:space="0" w:color="auto"/>
            </w:tcBorders>
          </w:tcPr>
          <w:p w14:paraId="67231B31"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–6</w:t>
            </w:r>
          </w:p>
        </w:tc>
        <w:tc>
          <w:tcPr>
            <w:tcW w:w="3086" w:type="dxa"/>
            <w:tcBorders>
              <w:bottom w:val="single" w:sz="4" w:space="0" w:color="auto"/>
            </w:tcBorders>
          </w:tcPr>
          <w:p w14:paraId="48D718EB" w14:textId="77777777" w:rsidR="001962EF" w:rsidRPr="00476940" w:rsidRDefault="001962EF" w:rsidP="00236383">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bCs/>
                <w:sz w:val="20"/>
              </w:rPr>
            </w:pPr>
            <w:r w:rsidRPr="00476940">
              <w:rPr>
                <w:bCs/>
                <w:sz w:val="20"/>
              </w:rPr>
              <w:t>–6</w:t>
            </w:r>
          </w:p>
        </w:tc>
      </w:tr>
      <w:bookmarkEnd w:id="5"/>
    </w:tbl>
    <w:p w14:paraId="01972638" w14:textId="77777777" w:rsidR="001962EF" w:rsidRPr="00476940" w:rsidRDefault="001962EF" w:rsidP="001962EF">
      <w:pPr>
        <w:spacing w:before="0"/>
        <w:rPr>
          <w:sz w:val="20"/>
          <w:lang w:eastAsia="zh-CN"/>
        </w:rPr>
      </w:pPr>
    </w:p>
    <w:p w14:paraId="1EA1E094" w14:textId="77777777" w:rsidR="001962EF" w:rsidRPr="00476940" w:rsidRDefault="001962EF" w:rsidP="001962EF">
      <w:pPr>
        <w:overflowPunct/>
        <w:autoSpaceDE/>
        <w:autoSpaceDN/>
        <w:adjustRightInd/>
        <w:spacing w:before="0"/>
        <w:textAlignment w:val="auto"/>
        <w:rPr>
          <w:caps/>
          <w:sz w:val="20"/>
        </w:rPr>
      </w:pPr>
      <w:r w:rsidRPr="00476940">
        <w:rPr>
          <w:caps/>
          <w:sz w:val="20"/>
        </w:rPr>
        <w:br w:type="page"/>
      </w:r>
    </w:p>
    <w:p w14:paraId="43314404" w14:textId="77777777" w:rsidR="001962EF" w:rsidRPr="00476940" w:rsidRDefault="001962EF" w:rsidP="001962EF">
      <w:pPr>
        <w:pStyle w:val="TableNo"/>
      </w:pPr>
      <w:r w:rsidRPr="00476940">
        <w:lastRenderedPageBreak/>
        <w:t>TABLE 2</w:t>
      </w:r>
    </w:p>
    <w:p w14:paraId="540B1FE9" w14:textId="77777777" w:rsidR="001962EF" w:rsidRPr="00476940" w:rsidRDefault="001962EF" w:rsidP="001962EF">
      <w:pPr>
        <w:pStyle w:val="Tabletitle"/>
      </w:pPr>
      <w:r w:rsidRPr="00476940">
        <w:t xml:space="preserve">GRS elevation antenna pattern envelope is constant in azimuth for System 1 with 20 dBi antenna with </w:t>
      </w:r>
      <w:r w:rsidRPr="00476940">
        <w:br/>
        <w:t>elevation 3 dB beamwidth equal to 9° and azimuth 3 dB beamwidth equal to 32°</w:t>
      </w:r>
    </w:p>
    <w:tbl>
      <w:tblPr>
        <w:tblStyle w:val="TableGrid"/>
        <w:tblW w:w="4949" w:type="dxa"/>
        <w:jc w:val="center"/>
        <w:tblLook w:val="04A0" w:firstRow="1" w:lastRow="0" w:firstColumn="1" w:lastColumn="0" w:noHBand="0" w:noVBand="1"/>
      </w:tblPr>
      <w:tblGrid>
        <w:gridCol w:w="2534"/>
        <w:gridCol w:w="2415"/>
      </w:tblGrid>
      <w:tr w:rsidR="001962EF" w:rsidRPr="00476940" w14:paraId="68777777" w14:textId="77777777" w:rsidTr="00236383">
        <w:trPr>
          <w:jc w:val="center"/>
        </w:trPr>
        <w:tc>
          <w:tcPr>
            <w:tcW w:w="4949" w:type="dxa"/>
            <w:gridSpan w:val="2"/>
          </w:tcPr>
          <w:p w14:paraId="49D416B2" w14:textId="77777777" w:rsidR="001962EF" w:rsidRPr="00476940" w:rsidRDefault="001962EF" w:rsidP="00236383">
            <w:pPr>
              <w:pStyle w:val="Tablehead"/>
            </w:pPr>
            <w:r w:rsidRPr="00476940">
              <w:t>System 1</w:t>
            </w:r>
          </w:p>
        </w:tc>
      </w:tr>
      <w:tr w:rsidR="001962EF" w:rsidRPr="00476940" w14:paraId="447C16D7" w14:textId="77777777" w:rsidTr="00236383">
        <w:trPr>
          <w:jc w:val="center"/>
        </w:trPr>
        <w:tc>
          <w:tcPr>
            <w:tcW w:w="2534" w:type="dxa"/>
          </w:tcPr>
          <w:p w14:paraId="4A2EF10A" w14:textId="77777777" w:rsidR="001962EF" w:rsidRPr="00476940" w:rsidRDefault="001962EF" w:rsidP="00236383">
            <w:pPr>
              <w:pStyle w:val="Tablehead"/>
            </w:pPr>
            <w:r w:rsidRPr="00476940">
              <w:t>Elevation degrees</w:t>
            </w:r>
          </w:p>
        </w:tc>
        <w:tc>
          <w:tcPr>
            <w:tcW w:w="2415" w:type="dxa"/>
          </w:tcPr>
          <w:p w14:paraId="05E1DA30" w14:textId="77777777" w:rsidR="001962EF" w:rsidRPr="00476940" w:rsidRDefault="001962EF" w:rsidP="00236383">
            <w:pPr>
              <w:pStyle w:val="Tablehead"/>
            </w:pPr>
            <w:r w:rsidRPr="00476940">
              <w:t>Gain dBi</w:t>
            </w:r>
          </w:p>
        </w:tc>
      </w:tr>
      <w:tr w:rsidR="001962EF" w:rsidRPr="00476940" w14:paraId="76122DF7" w14:textId="77777777" w:rsidTr="00236383">
        <w:trPr>
          <w:jc w:val="center"/>
        </w:trPr>
        <w:tc>
          <w:tcPr>
            <w:tcW w:w="2534" w:type="dxa"/>
          </w:tcPr>
          <w:p w14:paraId="678500CF" w14:textId="77777777" w:rsidR="001962EF" w:rsidRPr="00476940" w:rsidRDefault="001962EF" w:rsidP="00236383">
            <w:pPr>
              <w:pStyle w:val="Tabletext"/>
              <w:jc w:val="center"/>
            </w:pPr>
            <w:r w:rsidRPr="00476940">
              <w:t>0.5</w:t>
            </w:r>
          </w:p>
        </w:tc>
        <w:tc>
          <w:tcPr>
            <w:tcW w:w="2415" w:type="dxa"/>
          </w:tcPr>
          <w:p w14:paraId="747CE2B5" w14:textId="77777777" w:rsidR="001962EF" w:rsidRPr="00476940" w:rsidRDefault="001962EF" w:rsidP="00236383">
            <w:pPr>
              <w:pStyle w:val="Tabletext"/>
              <w:jc w:val="center"/>
            </w:pPr>
            <w:r w:rsidRPr="00476940">
              <w:t>19.0</w:t>
            </w:r>
          </w:p>
        </w:tc>
      </w:tr>
      <w:tr w:rsidR="001962EF" w:rsidRPr="00476940" w14:paraId="0155EEB5" w14:textId="77777777" w:rsidTr="00236383">
        <w:trPr>
          <w:jc w:val="center"/>
        </w:trPr>
        <w:tc>
          <w:tcPr>
            <w:tcW w:w="2534" w:type="dxa"/>
          </w:tcPr>
          <w:p w14:paraId="327A5272" w14:textId="77777777" w:rsidR="001962EF" w:rsidRPr="00476940" w:rsidRDefault="001962EF" w:rsidP="00236383">
            <w:pPr>
              <w:pStyle w:val="Tabletext"/>
              <w:jc w:val="center"/>
            </w:pPr>
            <w:r w:rsidRPr="00476940">
              <w:t>1.5</w:t>
            </w:r>
          </w:p>
        </w:tc>
        <w:tc>
          <w:tcPr>
            <w:tcW w:w="2415" w:type="dxa"/>
          </w:tcPr>
          <w:p w14:paraId="19B9A0AE" w14:textId="77777777" w:rsidR="001962EF" w:rsidRPr="00476940" w:rsidRDefault="001962EF" w:rsidP="00236383">
            <w:pPr>
              <w:pStyle w:val="Tabletext"/>
              <w:jc w:val="center"/>
            </w:pPr>
            <w:r w:rsidRPr="00476940">
              <w:t>19.5</w:t>
            </w:r>
          </w:p>
        </w:tc>
      </w:tr>
      <w:tr w:rsidR="001962EF" w:rsidRPr="00476940" w14:paraId="3D09CE33" w14:textId="77777777" w:rsidTr="00236383">
        <w:trPr>
          <w:jc w:val="center"/>
        </w:trPr>
        <w:tc>
          <w:tcPr>
            <w:tcW w:w="2534" w:type="dxa"/>
          </w:tcPr>
          <w:p w14:paraId="58B351C5" w14:textId="77777777" w:rsidR="001962EF" w:rsidRPr="00476940" w:rsidRDefault="001962EF" w:rsidP="00236383">
            <w:pPr>
              <w:pStyle w:val="Tabletext"/>
              <w:jc w:val="center"/>
            </w:pPr>
            <w:r w:rsidRPr="00476940">
              <w:t>2.5</w:t>
            </w:r>
          </w:p>
        </w:tc>
        <w:tc>
          <w:tcPr>
            <w:tcW w:w="2415" w:type="dxa"/>
          </w:tcPr>
          <w:p w14:paraId="7254DF5C" w14:textId="77777777" w:rsidR="001962EF" w:rsidRPr="00476940" w:rsidRDefault="001962EF" w:rsidP="00236383">
            <w:pPr>
              <w:pStyle w:val="Tabletext"/>
              <w:jc w:val="center"/>
            </w:pPr>
            <w:r w:rsidRPr="00476940">
              <w:t>20.0</w:t>
            </w:r>
          </w:p>
        </w:tc>
      </w:tr>
      <w:tr w:rsidR="001962EF" w:rsidRPr="00476940" w14:paraId="1C5DCEFC" w14:textId="77777777" w:rsidTr="00236383">
        <w:trPr>
          <w:jc w:val="center"/>
        </w:trPr>
        <w:tc>
          <w:tcPr>
            <w:tcW w:w="2534" w:type="dxa"/>
          </w:tcPr>
          <w:p w14:paraId="3C384515" w14:textId="77777777" w:rsidR="001962EF" w:rsidRPr="00476940" w:rsidRDefault="001962EF" w:rsidP="00236383">
            <w:pPr>
              <w:pStyle w:val="Tabletext"/>
              <w:jc w:val="center"/>
            </w:pPr>
            <w:r w:rsidRPr="00476940">
              <w:t>3.5</w:t>
            </w:r>
          </w:p>
        </w:tc>
        <w:tc>
          <w:tcPr>
            <w:tcW w:w="2415" w:type="dxa"/>
          </w:tcPr>
          <w:p w14:paraId="55BF0634" w14:textId="77777777" w:rsidR="001962EF" w:rsidRPr="00476940" w:rsidRDefault="001962EF" w:rsidP="00236383">
            <w:pPr>
              <w:pStyle w:val="Tabletext"/>
              <w:jc w:val="center"/>
            </w:pPr>
            <w:r w:rsidRPr="00476940">
              <w:t>19.5</w:t>
            </w:r>
          </w:p>
        </w:tc>
      </w:tr>
      <w:tr w:rsidR="001962EF" w:rsidRPr="00476940" w14:paraId="7FDDC71C" w14:textId="77777777" w:rsidTr="00236383">
        <w:trPr>
          <w:jc w:val="center"/>
        </w:trPr>
        <w:tc>
          <w:tcPr>
            <w:tcW w:w="2534" w:type="dxa"/>
          </w:tcPr>
          <w:p w14:paraId="55DA6812" w14:textId="77777777" w:rsidR="001962EF" w:rsidRPr="00476940" w:rsidRDefault="001962EF" w:rsidP="00236383">
            <w:pPr>
              <w:pStyle w:val="Tabletext"/>
              <w:jc w:val="center"/>
            </w:pPr>
            <w:r w:rsidRPr="00476940">
              <w:t>7</w:t>
            </w:r>
          </w:p>
        </w:tc>
        <w:tc>
          <w:tcPr>
            <w:tcW w:w="2415" w:type="dxa"/>
          </w:tcPr>
          <w:p w14:paraId="36D7622A" w14:textId="77777777" w:rsidR="001962EF" w:rsidRPr="00476940" w:rsidRDefault="001962EF" w:rsidP="00236383">
            <w:pPr>
              <w:pStyle w:val="Tabletext"/>
              <w:jc w:val="center"/>
            </w:pPr>
            <w:r w:rsidRPr="00476940">
              <w:t>17.0</w:t>
            </w:r>
          </w:p>
        </w:tc>
      </w:tr>
      <w:tr w:rsidR="001962EF" w:rsidRPr="00476940" w14:paraId="2150E4BB" w14:textId="77777777" w:rsidTr="00236383">
        <w:trPr>
          <w:jc w:val="center"/>
        </w:trPr>
        <w:tc>
          <w:tcPr>
            <w:tcW w:w="2534" w:type="dxa"/>
          </w:tcPr>
          <w:p w14:paraId="7A2C85EA" w14:textId="77777777" w:rsidR="001962EF" w:rsidRPr="00476940" w:rsidRDefault="001962EF" w:rsidP="00236383">
            <w:pPr>
              <w:pStyle w:val="Tabletext"/>
              <w:jc w:val="center"/>
            </w:pPr>
            <w:r w:rsidRPr="00476940">
              <w:t>11.5</w:t>
            </w:r>
          </w:p>
        </w:tc>
        <w:tc>
          <w:tcPr>
            <w:tcW w:w="2415" w:type="dxa"/>
          </w:tcPr>
          <w:p w14:paraId="191A4EE2" w14:textId="77777777" w:rsidR="001962EF" w:rsidRPr="00476940" w:rsidRDefault="001962EF" w:rsidP="00236383">
            <w:pPr>
              <w:pStyle w:val="Tabletext"/>
              <w:jc w:val="center"/>
            </w:pPr>
            <w:r w:rsidRPr="00476940">
              <w:t>14.0</w:t>
            </w:r>
          </w:p>
        </w:tc>
      </w:tr>
      <w:tr w:rsidR="001962EF" w:rsidRPr="00476940" w14:paraId="035579CA" w14:textId="77777777" w:rsidTr="00236383">
        <w:trPr>
          <w:jc w:val="center"/>
        </w:trPr>
        <w:tc>
          <w:tcPr>
            <w:tcW w:w="2534" w:type="dxa"/>
          </w:tcPr>
          <w:p w14:paraId="3763AF5A" w14:textId="77777777" w:rsidR="001962EF" w:rsidRPr="00476940" w:rsidRDefault="001962EF" w:rsidP="00236383">
            <w:pPr>
              <w:pStyle w:val="Tabletext"/>
              <w:jc w:val="center"/>
            </w:pPr>
            <w:r w:rsidRPr="00476940">
              <w:t>16</w:t>
            </w:r>
          </w:p>
        </w:tc>
        <w:tc>
          <w:tcPr>
            <w:tcW w:w="2415" w:type="dxa"/>
          </w:tcPr>
          <w:p w14:paraId="064AEC3C" w14:textId="77777777" w:rsidR="001962EF" w:rsidRPr="00476940" w:rsidRDefault="001962EF" w:rsidP="00236383">
            <w:pPr>
              <w:pStyle w:val="Tabletext"/>
              <w:jc w:val="center"/>
            </w:pPr>
            <w:r w:rsidRPr="00476940">
              <w:t>11.5</w:t>
            </w:r>
          </w:p>
        </w:tc>
      </w:tr>
      <w:tr w:rsidR="001962EF" w:rsidRPr="00476940" w14:paraId="23B15FD5" w14:textId="77777777" w:rsidTr="00236383">
        <w:trPr>
          <w:jc w:val="center"/>
        </w:trPr>
        <w:tc>
          <w:tcPr>
            <w:tcW w:w="2534" w:type="dxa"/>
          </w:tcPr>
          <w:p w14:paraId="012DF282" w14:textId="77777777" w:rsidR="001962EF" w:rsidRPr="00476940" w:rsidRDefault="001962EF" w:rsidP="00236383">
            <w:pPr>
              <w:pStyle w:val="Tabletext"/>
              <w:jc w:val="center"/>
            </w:pPr>
            <w:r w:rsidRPr="00476940">
              <w:t>32</w:t>
            </w:r>
          </w:p>
        </w:tc>
        <w:tc>
          <w:tcPr>
            <w:tcW w:w="2415" w:type="dxa"/>
          </w:tcPr>
          <w:p w14:paraId="5ABD1A93" w14:textId="77777777" w:rsidR="001962EF" w:rsidRPr="00476940" w:rsidRDefault="001962EF" w:rsidP="00236383">
            <w:pPr>
              <w:pStyle w:val="Tabletext"/>
              <w:jc w:val="center"/>
            </w:pPr>
            <w:r w:rsidRPr="00476940">
              <w:t>6.5</w:t>
            </w:r>
          </w:p>
        </w:tc>
      </w:tr>
      <w:tr w:rsidR="001962EF" w:rsidRPr="00476940" w14:paraId="27F03726" w14:textId="77777777" w:rsidTr="00236383">
        <w:trPr>
          <w:jc w:val="center"/>
        </w:trPr>
        <w:tc>
          <w:tcPr>
            <w:tcW w:w="2534" w:type="dxa"/>
          </w:tcPr>
          <w:p w14:paraId="66B638EE" w14:textId="77777777" w:rsidR="001962EF" w:rsidRPr="00476940" w:rsidRDefault="001962EF" w:rsidP="00236383">
            <w:pPr>
              <w:pStyle w:val="Tabletext"/>
              <w:jc w:val="center"/>
            </w:pPr>
            <w:r w:rsidRPr="00476940">
              <w:t>64</w:t>
            </w:r>
          </w:p>
        </w:tc>
        <w:tc>
          <w:tcPr>
            <w:tcW w:w="2415" w:type="dxa"/>
          </w:tcPr>
          <w:p w14:paraId="77B2F865" w14:textId="77777777" w:rsidR="001962EF" w:rsidRPr="00476940" w:rsidRDefault="001962EF" w:rsidP="00236383">
            <w:pPr>
              <w:pStyle w:val="Tabletext"/>
              <w:jc w:val="center"/>
            </w:pPr>
            <w:r w:rsidRPr="00476940">
              <w:t>1.5</w:t>
            </w:r>
          </w:p>
        </w:tc>
      </w:tr>
      <w:tr w:rsidR="001962EF" w:rsidRPr="00476940" w14:paraId="5BFF09D3" w14:textId="77777777" w:rsidTr="00236383">
        <w:trPr>
          <w:jc w:val="center"/>
        </w:trPr>
        <w:tc>
          <w:tcPr>
            <w:tcW w:w="2534" w:type="dxa"/>
          </w:tcPr>
          <w:p w14:paraId="45807B68" w14:textId="77777777" w:rsidR="001962EF" w:rsidRPr="00476940" w:rsidRDefault="001962EF" w:rsidP="00236383">
            <w:pPr>
              <w:pStyle w:val="Tabletext"/>
              <w:jc w:val="center"/>
            </w:pPr>
            <w:r w:rsidRPr="00476940">
              <w:t>&gt;75</w:t>
            </w:r>
          </w:p>
        </w:tc>
        <w:tc>
          <w:tcPr>
            <w:tcW w:w="2415" w:type="dxa"/>
          </w:tcPr>
          <w:p w14:paraId="6D0B0D02" w14:textId="77777777" w:rsidR="001962EF" w:rsidRPr="00476940" w:rsidRDefault="001962EF" w:rsidP="00236383">
            <w:pPr>
              <w:pStyle w:val="Tabletext"/>
              <w:jc w:val="center"/>
            </w:pPr>
            <w:r w:rsidRPr="00476940">
              <w:t>0.5</w:t>
            </w:r>
          </w:p>
        </w:tc>
      </w:tr>
    </w:tbl>
    <w:p w14:paraId="6228C67B" w14:textId="77777777" w:rsidR="001962EF" w:rsidRPr="00476940" w:rsidRDefault="001962EF" w:rsidP="001962EF">
      <w:pPr>
        <w:pStyle w:val="Tablefin"/>
      </w:pPr>
    </w:p>
    <w:p w14:paraId="51534CED" w14:textId="77777777" w:rsidR="001962EF" w:rsidRPr="00185BEC" w:rsidRDefault="001962EF" w:rsidP="001962EF">
      <w:pPr>
        <w:pStyle w:val="Note"/>
        <w:rPr>
          <w:sz w:val="24"/>
          <w:lang w:eastAsia="zh-CN"/>
        </w:rPr>
      </w:pPr>
      <w:r w:rsidRPr="00185BEC">
        <w:rPr>
          <w:sz w:val="24"/>
          <w:lang w:eastAsia="zh-CN"/>
        </w:rPr>
        <w:t>Note:</w:t>
      </w:r>
      <w:r w:rsidRPr="00476940">
        <w:rPr>
          <w:lang w:eastAsia="zh-CN"/>
        </w:rPr>
        <w:t xml:space="preserve"> The GRS uses a sectorized or steerable in azimuth beam antenna, with the fixed elevation pattern given in Table 2.</w:t>
      </w:r>
    </w:p>
    <w:p w14:paraId="03BAFDB0" w14:textId="77777777" w:rsidR="001962EF" w:rsidRPr="002B5E21" w:rsidRDefault="001962EF" w:rsidP="001962EF">
      <w:pPr>
        <w:spacing w:before="240" w:after="240"/>
        <w:rPr>
          <w:i/>
          <w:iCs/>
          <w:color w:val="FF0000"/>
        </w:rPr>
      </w:pPr>
      <w:r w:rsidRPr="002B5E21">
        <w:rPr>
          <w:i/>
          <w:iCs/>
          <w:color w:val="FF0000"/>
        </w:rPr>
        <w:t>[Editor’s note: All the gains indicated for the antenna pattern in Table 2.1 are positive, which is questionable.]</w:t>
      </w:r>
    </w:p>
    <w:p w14:paraId="37A2F765" w14:textId="77777777" w:rsidR="001962EF" w:rsidRPr="00476940" w:rsidRDefault="001962EF" w:rsidP="001962EF">
      <w:pPr>
        <w:pStyle w:val="TableNo"/>
      </w:pPr>
      <w:r w:rsidRPr="00476940">
        <w:t>TABLE 3</w:t>
      </w:r>
    </w:p>
    <w:p w14:paraId="01F9A8D9" w14:textId="77777777" w:rsidR="001962EF" w:rsidRPr="00476940" w:rsidRDefault="001962EF" w:rsidP="00AA3D92">
      <w:pPr>
        <w:pStyle w:val="Tabletitle"/>
      </w:pPr>
      <w:r w:rsidRPr="00476940">
        <w:t>Transmitter out of band emission limits in the 5 030-5 091 MHz frequency band for system 1</w:t>
      </w:r>
    </w:p>
    <w:tbl>
      <w:tblPr>
        <w:tblStyle w:val="TableGrid"/>
        <w:tblW w:w="5670" w:type="dxa"/>
        <w:jc w:val="center"/>
        <w:tblLook w:val="04A0" w:firstRow="1" w:lastRow="0" w:firstColumn="1" w:lastColumn="0" w:noHBand="0" w:noVBand="1"/>
      </w:tblPr>
      <w:tblGrid>
        <w:gridCol w:w="3403"/>
        <w:gridCol w:w="2267"/>
      </w:tblGrid>
      <w:tr w:rsidR="001962EF" w:rsidRPr="00476940" w14:paraId="67F3FC16" w14:textId="77777777" w:rsidTr="00236383">
        <w:trPr>
          <w:jc w:val="center"/>
        </w:trPr>
        <w:tc>
          <w:tcPr>
            <w:tcW w:w="5670" w:type="dxa"/>
            <w:gridSpan w:val="2"/>
          </w:tcPr>
          <w:p w14:paraId="61CF476D" w14:textId="77777777" w:rsidR="001962EF" w:rsidRPr="00476940" w:rsidRDefault="001962EF" w:rsidP="00236383">
            <w:pPr>
              <w:pStyle w:val="Tablehead"/>
            </w:pPr>
            <w:r w:rsidRPr="00476940">
              <w:t>System 1</w:t>
            </w:r>
          </w:p>
        </w:tc>
      </w:tr>
      <w:tr w:rsidR="001962EF" w:rsidRPr="00476940" w14:paraId="2AE880AF" w14:textId="77777777" w:rsidTr="00236383">
        <w:trPr>
          <w:jc w:val="center"/>
        </w:trPr>
        <w:tc>
          <w:tcPr>
            <w:tcW w:w="3403" w:type="dxa"/>
          </w:tcPr>
          <w:p w14:paraId="161AC085" w14:textId="77777777" w:rsidR="001962EF" w:rsidRPr="00476940" w:rsidRDefault="001962EF" w:rsidP="00236383">
            <w:pPr>
              <w:pStyle w:val="Tablehead"/>
            </w:pPr>
            <w:r w:rsidRPr="00476940">
              <w:t>Offset from carrier frequency</w:t>
            </w:r>
          </w:p>
        </w:tc>
        <w:tc>
          <w:tcPr>
            <w:tcW w:w="2267" w:type="dxa"/>
          </w:tcPr>
          <w:p w14:paraId="1B5870B5" w14:textId="77777777" w:rsidR="001962EF" w:rsidRPr="00476940" w:rsidRDefault="001962EF" w:rsidP="00236383">
            <w:pPr>
              <w:pStyle w:val="Tablehead"/>
            </w:pPr>
            <w:r w:rsidRPr="00476940">
              <w:t>dBc/kHz</w:t>
            </w:r>
          </w:p>
        </w:tc>
      </w:tr>
      <w:tr w:rsidR="001962EF" w:rsidRPr="00476940" w14:paraId="50BC3CDC" w14:textId="77777777" w:rsidTr="00236383">
        <w:trPr>
          <w:jc w:val="center"/>
        </w:trPr>
        <w:tc>
          <w:tcPr>
            <w:tcW w:w="3403" w:type="dxa"/>
          </w:tcPr>
          <w:p w14:paraId="349D8481" w14:textId="77777777" w:rsidR="001962EF" w:rsidRPr="00476940" w:rsidRDefault="001962EF" w:rsidP="00236383">
            <w:pPr>
              <w:pStyle w:val="Tabletext"/>
            </w:pPr>
            <w:r w:rsidRPr="00476940">
              <w:t>Channel width ÷ 2</w:t>
            </w:r>
          </w:p>
        </w:tc>
        <w:tc>
          <w:tcPr>
            <w:tcW w:w="2267" w:type="dxa"/>
          </w:tcPr>
          <w:p w14:paraId="19F114EB" w14:textId="77777777" w:rsidR="001962EF" w:rsidRPr="00476940" w:rsidRDefault="001962EF" w:rsidP="00236383">
            <w:pPr>
              <w:pStyle w:val="Tabletext"/>
              <w:jc w:val="center"/>
            </w:pPr>
            <w:r w:rsidRPr="00476940">
              <w:t>−54</w:t>
            </w:r>
          </w:p>
        </w:tc>
      </w:tr>
      <w:tr w:rsidR="001962EF" w:rsidRPr="00476940" w14:paraId="200D43C2" w14:textId="77777777" w:rsidTr="00236383">
        <w:trPr>
          <w:jc w:val="center"/>
        </w:trPr>
        <w:tc>
          <w:tcPr>
            <w:tcW w:w="3403" w:type="dxa"/>
          </w:tcPr>
          <w:p w14:paraId="60779451" w14:textId="77777777" w:rsidR="001962EF" w:rsidRPr="00476940" w:rsidRDefault="001962EF" w:rsidP="00236383">
            <w:pPr>
              <w:pStyle w:val="Tabletext"/>
            </w:pPr>
            <w:r w:rsidRPr="00476940">
              <w:t>1.5 × channel width</w:t>
            </w:r>
          </w:p>
        </w:tc>
        <w:tc>
          <w:tcPr>
            <w:tcW w:w="2267" w:type="dxa"/>
          </w:tcPr>
          <w:p w14:paraId="6681E3CE" w14:textId="77777777" w:rsidR="001962EF" w:rsidRPr="00476940" w:rsidRDefault="001962EF" w:rsidP="00236383">
            <w:pPr>
              <w:pStyle w:val="Tabletext"/>
              <w:jc w:val="center"/>
            </w:pPr>
            <w:r w:rsidRPr="00476940">
              <w:t>−74</w:t>
            </w:r>
          </w:p>
        </w:tc>
      </w:tr>
      <w:tr w:rsidR="001962EF" w:rsidRPr="00476940" w14:paraId="1F294853" w14:textId="77777777" w:rsidTr="00236383">
        <w:trPr>
          <w:jc w:val="center"/>
        </w:trPr>
        <w:tc>
          <w:tcPr>
            <w:tcW w:w="3403" w:type="dxa"/>
          </w:tcPr>
          <w:p w14:paraId="37ED2EDC" w14:textId="77777777" w:rsidR="001962EF" w:rsidRPr="00476940" w:rsidRDefault="001962EF" w:rsidP="00236383">
            <w:pPr>
              <w:pStyle w:val="Tabletext"/>
            </w:pPr>
            <w:r w:rsidRPr="00476940">
              <w:t>500 kHz</w:t>
            </w:r>
          </w:p>
        </w:tc>
        <w:tc>
          <w:tcPr>
            <w:tcW w:w="2267" w:type="dxa"/>
          </w:tcPr>
          <w:p w14:paraId="212B8F68" w14:textId="77777777" w:rsidR="001962EF" w:rsidRPr="00476940" w:rsidRDefault="001962EF" w:rsidP="00236383">
            <w:pPr>
              <w:pStyle w:val="Tabletext"/>
              <w:jc w:val="center"/>
            </w:pPr>
            <w:r w:rsidRPr="00476940">
              <w:t>−90</w:t>
            </w:r>
          </w:p>
        </w:tc>
      </w:tr>
      <w:tr w:rsidR="001962EF" w:rsidRPr="00476940" w14:paraId="7E736988" w14:textId="77777777" w:rsidTr="00236383">
        <w:trPr>
          <w:jc w:val="center"/>
        </w:trPr>
        <w:tc>
          <w:tcPr>
            <w:tcW w:w="3403" w:type="dxa"/>
          </w:tcPr>
          <w:p w14:paraId="0DC84CD5" w14:textId="77777777" w:rsidR="001962EF" w:rsidRPr="00476940" w:rsidRDefault="001962EF" w:rsidP="00236383">
            <w:pPr>
              <w:pStyle w:val="Tabletext"/>
            </w:pPr>
            <w:r w:rsidRPr="00476940">
              <w:t>2 000 kHz</w:t>
            </w:r>
          </w:p>
        </w:tc>
        <w:tc>
          <w:tcPr>
            <w:tcW w:w="2267" w:type="dxa"/>
          </w:tcPr>
          <w:p w14:paraId="58382F17" w14:textId="77777777" w:rsidR="001962EF" w:rsidRPr="00476940" w:rsidRDefault="001962EF" w:rsidP="00236383">
            <w:pPr>
              <w:pStyle w:val="Tabletext"/>
              <w:jc w:val="center"/>
            </w:pPr>
            <w:r w:rsidRPr="00476940">
              <w:t>−96</w:t>
            </w:r>
          </w:p>
        </w:tc>
      </w:tr>
    </w:tbl>
    <w:p w14:paraId="2CA480FE" w14:textId="77777777" w:rsidR="001962EF" w:rsidRPr="00476940" w:rsidRDefault="001962EF" w:rsidP="001962EF">
      <w:pPr>
        <w:spacing w:before="0"/>
        <w:rPr>
          <w:sz w:val="20"/>
          <w:lang w:eastAsia="zh-CN"/>
        </w:rPr>
      </w:pPr>
    </w:p>
    <w:p w14:paraId="3DF54A0B" w14:textId="77777777" w:rsidR="001962EF" w:rsidRPr="00476940" w:rsidRDefault="001962EF" w:rsidP="001962EF">
      <w:pPr>
        <w:pStyle w:val="TableNo"/>
      </w:pPr>
      <w:r w:rsidRPr="00476940">
        <w:lastRenderedPageBreak/>
        <w:t>TABLE 4</w:t>
      </w:r>
    </w:p>
    <w:p w14:paraId="06266390" w14:textId="77777777" w:rsidR="001962EF" w:rsidRPr="00476940" w:rsidRDefault="001962EF" w:rsidP="001962EF">
      <w:pPr>
        <w:pStyle w:val="Tabletitle"/>
      </w:pPr>
      <w:r w:rsidRPr="00476940">
        <w:t>Transmitter spurious emission limits</w:t>
      </w:r>
    </w:p>
    <w:tbl>
      <w:tblPr>
        <w:tblStyle w:val="TableGrid"/>
        <w:tblW w:w="7654" w:type="dxa"/>
        <w:jc w:val="center"/>
        <w:tblLayout w:type="fixed"/>
        <w:tblLook w:val="04A0" w:firstRow="1" w:lastRow="0" w:firstColumn="1" w:lastColumn="0" w:noHBand="0" w:noVBand="1"/>
      </w:tblPr>
      <w:tblGrid>
        <w:gridCol w:w="1413"/>
        <w:gridCol w:w="2977"/>
        <w:gridCol w:w="3264"/>
      </w:tblGrid>
      <w:tr w:rsidR="001962EF" w:rsidRPr="00476940" w14:paraId="68998971" w14:textId="77777777" w:rsidTr="00236383">
        <w:trPr>
          <w:jc w:val="center"/>
        </w:trPr>
        <w:tc>
          <w:tcPr>
            <w:tcW w:w="1413" w:type="dxa"/>
          </w:tcPr>
          <w:p w14:paraId="09C63D71" w14:textId="77777777" w:rsidR="001962EF" w:rsidRPr="00476940" w:rsidRDefault="001962EF" w:rsidP="00236383">
            <w:pPr>
              <w:pStyle w:val="Tablehead"/>
            </w:pPr>
          </w:p>
        </w:tc>
        <w:tc>
          <w:tcPr>
            <w:tcW w:w="6241" w:type="dxa"/>
            <w:gridSpan w:val="2"/>
          </w:tcPr>
          <w:p w14:paraId="152FDF63" w14:textId="77777777" w:rsidR="001962EF" w:rsidRPr="00476940" w:rsidRDefault="001962EF" w:rsidP="00236383">
            <w:pPr>
              <w:pStyle w:val="Tablehead"/>
            </w:pPr>
            <w:r w:rsidRPr="00476940">
              <w:t>Maximum command and non-payload communication link system power spectral density in the spurious domain</w:t>
            </w:r>
          </w:p>
        </w:tc>
      </w:tr>
      <w:tr w:rsidR="001962EF" w:rsidRPr="00476940" w14:paraId="22AFC732" w14:textId="77777777" w:rsidTr="00236383">
        <w:trPr>
          <w:jc w:val="center"/>
        </w:trPr>
        <w:tc>
          <w:tcPr>
            <w:tcW w:w="1413" w:type="dxa"/>
          </w:tcPr>
          <w:p w14:paraId="653AA1E5" w14:textId="77777777" w:rsidR="001962EF" w:rsidRPr="00476940" w:rsidRDefault="001962EF" w:rsidP="00236383">
            <w:pPr>
              <w:pStyle w:val="Tablehead"/>
            </w:pPr>
          </w:p>
        </w:tc>
        <w:tc>
          <w:tcPr>
            <w:tcW w:w="2977" w:type="dxa"/>
          </w:tcPr>
          <w:p w14:paraId="1561B2F9" w14:textId="77777777" w:rsidR="001962EF" w:rsidRPr="00476940" w:rsidRDefault="001962EF" w:rsidP="00236383">
            <w:pPr>
              <w:pStyle w:val="Tablehead"/>
            </w:pPr>
            <w:r w:rsidRPr="00476940">
              <w:t>UA ARS</w:t>
            </w:r>
          </w:p>
        </w:tc>
        <w:tc>
          <w:tcPr>
            <w:tcW w:w="3264" w:type="dxa"/>
          </w:tcPr>
          <w:p w14:paraId="601BB9B2" w14:textId="77777777" w:rsidR="001962EF" w:rsidRPr="00476940" w:rsidRDefault="001962EF" w:rsidP="00236383">
            <w:pPr>
              <w:pStyle w:val="Tablehead"/>
            </w:pPr>
            <w:r w:rsidRPr="00476940">
              <w:t>GRS</w:t>
            </w:r>
          </w:p>
        </w:tc>
      </w:tr>
      <w:tr w:rsidR="001962EF" w:rsidRPr="00476940" w14:paraId="78E08793" w14:textId="77777777" w:rsidTr="00236383">
        <w:trPr>
          <w:jc w:val="center"/>
        </w:trPr>
        <w:tc>
          <w:tcPr>
            <w:tcW w:w="1413" w:type="dxa"/>
          </w:tcPr>
          <w:p w14:paraId="4C79815C" w14:textId="77777777" w:rsidR="001962EF" w:rsidRPr="00476940" w:rsidRDefault="001962EF" w:rsidP="00236383">
            <w:pPr>
              <w:pStyle w:val="Tabletext"/>
            </w:pPr>
            <w:r w:rsidRPr="00476940">
              <w:t>System 1</w:t>
            </w:r>
          </w:p>
        </w:tc>
        <w:tc>
          <w:tcPr>
            <w:tcW w:w="2977" w:type="dxa"/>
          </w:tcPr>
          <w:p w14:paraId="6C64891A" w14:textId="77777777" w:rsidR="001962EF" w:rsidRPr="00476940" w:rsidRDefault="001962EF" w:rsidP="00236383">
            <w:pPr>
              <w:pStyle w:val="Tabletext"/>
              <w:jc w:val="center"/>
              <w:rPr>
                <w:i/>
                <w:iCs/>
              </w:rPr>
            </w:pPr>
            <w:r w:rsidRPr="00476940">
              <w:rPr>
                <w:i/>
                <w:iCs/>
              </w:rPr>
              <w:t>TBD</w:t>
            </w:r>
          </w:p>
        </w:tc>
        <w:tc>
          <w:tcPr>
            <w:tcW w:w="3264" w:type="dxa"/>
          </w:tcPr>
          <w:p w14:paraId="67EC8CC0" w14:textId="77777777" w:rsidR="001962EF" w:rsidRPr="00476940" w:rsidRDefault="001962EF" w:rsidP="00236383">
            <w:pPr>
              <w:pStyle w:val="Tabletext"/>
              <w:jc w:val="center"/>
              <w:rPr>
                <w:i/>
                <w:iCs/>
              </w:rPr>
            </w:pPr>
            <w:r w:rsidRPr="00476940">
              <w:rPr>
                <w:i/>
                <w:iCs/>
              </w:rPr>
              <w:t>TBD</w:t>
            </w:r>
          </w:p>
        </w:tc>
      </w:tr>
    </w:tbl>
    <w:p w14:paraId="58BE0CD6" w14:textId="77777777" w:rsidR="001962EF" w:rsidRPr="00476940" w:rsidRDefault="001962EF" w:rsidP="001962EF">
      <w:pPr>
        <w:spacing w:before="0"/>
        <w:rPr>
          <w:sz w:val="20"/>
          <w:lang w:eastAsia="zh-CN"/>
        </w:rPr>
      </w:pPr>
    </w:p>
    <w:p w14:paraId="0DFF4017" w14:textId="77777777" w:rsidR="001962EF" w:rsidRPr="002B5E21" w:rsidRDefault="001962EF" w:rsidP="001962EF">
      <w:pPr>
        <w:pStyle w:val="EditorsNote"/>
        <w:keepLines/>
        <w:rPr>
          <w:color w:val="FF0000"/>
        </w:rPr>
      </w:pPr>
      <w:r w:rsidRPr="002B5E21">
        <w:rPr>
          <w:color w:val="FF0000"/>
          <w:spacing w:val="-4"/>
        </w:rPr>
        <w:t xml:space="preserve">[Editor’s note: It is envisioned that the proposed Recommendation </w:t>
      </w:r>
      <w:r w:rsidRPr="002B5E21">
        <w:rPr>
          <w:color w:val="FF0000"/>
        </w:rPr>
        <w:t xml:space="preserve">will eventually include the spurious emission characteristics of AM(R)S transmissions into adjacent allocations including those below 5 030 MHz that </w:t>
      </w:r>
      <w:r w:rsidRPr="002B5E21">
        <w:rPr>
          <w:color w:val="FF0000"/>
          <w:lang w:eastAsia="zh-CN"/>
        </w:rPr>
        <w:t>would</w:t>
      </w:r>
      <w:r w:rsidRPr="002B5E21">
        <w:rPr>
          <w:color w:val="FF0000"/>
        </w:rPr>
        <w:t xml:space="preserve"> be necessary for sharing studies to resolve the provisional nature of the </w:t>
      </w:r>
      <w:r w:rsidRPr="002B5E21">
        <w:rPr>
          <w:color w:val="FF0000"/>
        </w:rPr>
        <w:noBreakHyphen/>
        <w:t>75 dBW/MHz protection value in RR No.</w:t>
      </w:r>
      <w:r w:rsidRPr="002B5E21">
        <w:rPr>
          <w:b/>
          <w:bCs/>
          <w:color w:val="FF0000"/>
        </w:rPr>
        <w:t xml:space="preserve"> 5.443C</w:t>
      </w:r>
      <w:r w:rsidRPr="002B5E21">
        <w:rPr>
          <w:color w:val="FF0000"/>
        </w:rPr>
        <w:t>.]</w:t>
      </w:r>
    </w:p>
    <w:p w14:paraId="144A7DBC" w14:textId="77777777" w:rsidR="001962EF" w:rsidRPr="00476940" w:rsidRDefault="001962EF" w:rsidP="001962EF">
      <w:pPr>
        <w:pStyle w:val="TableNo"/>
      </w:pPr>
      <w:r w:rsidRPr="00476940">
        <w:t>TABLE 5</w:t>
      </w:r>
    </w:p>
    <w:p w14:paraId="08C664CD" w14:textId="77777777" w:rsidR="001962EF" w:rsidRPr="00476940" w:rsidRDefault="001962EF" w:rsidP="001962EF">
      <w:pPr>
        <w:pStyle w:val="Tabletitle"/>
      </w:pPr>
      <w:r w:rsidRPr="00476940">
        <w:t>Terrestrial System 1 Example link budget</w:t>
      </w:r>
    </w:p>
    <w:tbl>
      <w:tblPr>
        <w:tblStyle w:val="TableGrid"/>
        <w:tblW w:w="9639" w:type="dxa"/>
        <w:jc w:val="center"/>
        <w:tblLook w:val="04A0" w:firstRow="1" w:lastRow="0" w:firstColumn="1" w:lastColumn="0" w:noHBand="0" w:noVBand="1"/>
      </w:tblPr>
      <w:tblGrid>
        <w:gridCol w:w="6304"/>
        <w:gridCol w:w="1613"/>
        <w:gridCol w:w="1722"/>
      </w:tblGrid>
      <w:tr w:rsidR="001962EF" w:rsidRPr="00476940" w14:paraId="4C38065A" w14:textId="77777777" w:rsidTr="00236383">
        <w:trPr>
          <w:trHeight w:val="576"/>
          <w:jc w:val="center"/>
        </w:trPr>
        <w:tc>
          <w:tcPr>
            <w:tcW w:w="6192" w:type="dxa"/>
            <w:vAlign w:val="center"/>
          </w:tcPr>
          <w:p w14:paraId="3E15B53C" w14:textId="77777777" w:rsidR="001962EF" w:rsidRPr="00476940" w:rsidRDefault="001962EF" w:rsidP="00236383">
            <w:pPr>
              <w:pStyle w:val="Tablehead"/>
            </w:pPr>
            <w:r w:rsidRPr="00476940">
              <w:t>Link Budget Element</w:t>
            </w:r>
          </w:p>
        </w:tc>
        <w:tc>
          <w:tcPr>
            <w:tcW w:w="1584" w:type="dxa"/>
            <w:vAlign w:val="center"/>
          </w:tcPr>
          <w:p w14:paraId="61D69171" w14:textId="77777777" w:rsidR="001962EF" w:rsidRPr="00476940" w:rsidRDefault="001962EF" w:rsidP="00236383">
            <w:pPr>
              <w:pStyle w:val="Tablehead"/>
            </w:pPr>
            <w:r w:rsidRPr="00476940">
              <w:t>GRS to UA</w:t>
            </w:r>
          </w:p>
        </w:tc>
        <w:tc>
          <w:tcPr>
            <w:tcW w:w="1584" w:type="dxa"/>
            <w:vAlign w:val="center"/>
          </w:tcPr>
          <w:p w14:paraId="7F96834C" w14:textId="77777777" w:rsidR="001962EF" w:rsidRPr="00476940" w:rsidRDefault="001962EF" w:rsidP="00236383">
            <w:pPr>
              <w:pStyle w:val="Tablehead"/>
            </w:pPr>
            <w:r w:rsidRPr="00476940">
              <w:t>UA to GRS</w:t>
            </w:r>
          </w:p>
        </w:tc>
      </w:tr>
      <w:tr w:rsidR="001962EF" w:rsidRPr="00476940" w14:paraId="21FFA18A" w14:textId="77777777" w:rsidTr="00236383">
        <w:trPr>
          <w:trHeight w:val="360"/>
          <w:jc w:val="center"/>
        </w:trPr>
        <w:tc>
          <w:tcPr>
            <w:tcW w:w="6192" w:type="dxa"/>
            <w:vAlign w:val="center"/>
          </w:tcPr>
          <w:p w14:paraId="1C587B65" w14:textId="77777777" w:rsidR="001962EF" w:rsidRPr="00476940" w:rsidRDefault="001962EF" w:rsidP="00236383">
            <w:pPr>
              <w:pStyle w:val="Tabletext"/>
            </w:pPr>
            <w:r w:rsidRPr="00476940">
              <w:t xml:space="preserve">Maximum Slant Range </w:t>
            </w:r>
          </w:p>
        </w:tc>
        <w:tc>
          <w:tcPr>
            <w:tcW w:w="1584" w:type="dxa"/>
            <w:vAlign w:val="center"/>
          </w:tcPr>
          <w:p w14:paraId="09829D39" w14:textId="77777777" w:rsidR="001962EF" w:rsidRPr="00476940" w:rsidRDefault="001962EF" w:rsidP="00236383">
            <w:pPr>
              <w:pStyle w:val="Tabletext"/>
              <w:jc w:val="center"/>
              <w:rPr>
                <w:bCs/>
              </w:rPr>
            </w:pPr>
            <w:r w:rsidRPr="00476940">
              <w:t>80 km</w:t>
            </w:r>
          </w:p>
        </w:tc>
        <w:tc>
          <w:tcPr>
            <w:tcW w:w="1584" w:type="dxa"/>
            <w:vAlign w:val="center"/>
          </w:tcPr>
          <w:p w14:paraId="72D64AC7" w14:textId="77777777" w:rsidR="001962EF" w:rsidRPr="00476940" w:rsidRDefault="001962EF" w:rsidP="00236383">
            <w:pPr>
              <w:pStyle w:val="Tabletext"/>
              <w:jc w:val="center"/>
            </w:pPr>
            <w:r w:rsidRPr="00476940">
              <w:t>80 km</w:t>
            </w:r>
          </w:p>
        </w:tc>
      </w:tr>
      <w:tr w:rsidR="001962EF" w:rsidRPr="00476940" w14:paraId="74B98B81" w14:textId="77777777" w:rsidTr="00236383">
        <w:trPr>
          <w:trHeight w:val="360"/>
          <w:jc w:val="center"/>
        </w:trPr>
        <w:tc>
          <w:tcPr>
            <w:tcW w:w="6192" w:type="dxa"/>
            <w:vAlign w:val="center"/>
          </w:tcPr>
          <w:p w14:paraId="66E4FEAD" w14:textId="77777777" w:rsidR="001962EF" w:rsidRPr="00476940" w:rsidRDefault="001962EF" w:rsidP="00236383">
            <w:pPr>
              <w:pStyle w:val="Tabletext"/>
            </w:pPr>
            <w:r w:rsidRPr="00476940">
              <w:t>Typical UA Altitude (AGL) at Slant Range</w:t>
            </w:r>
          </w:p>
        </w:tc>
        <w:tc>
          <w:tcPr>
            <w:tcW w:w="1584" w:type="dxa"/>
            <w:vAlign w:val="center"/>
          </w:tcPr>
          <w:p w14:paraId="7A0B20FD" w14:textId="77777777" w:rsidR="001962EF" w:rsidRPr="00476940" w:rsidRDefault="001962EF" w:rsidP="00236383">
            <w:pPr>
              <w:pStyle w:val="Tabletext"/>
              <w:jc w:val="center"/>
              <w:rPr>
                <w:bCs/>
              </w:rPr>
            </w:pPr>
            <w:r w:rsidRPr="00476940">
              <w:rPr>
                <w:bCs/>
              </w:rPr>
              <w:t>6,000 m</w:t>
            </w:r>
          </w:p>
        </w:tc>
        <w:tc>
          <w:tcPr>
            <w:tcW w:w="1584" w:type="dxa"/>
            <w:vAlign w:val="center"/>
          </w:tcPr>
          <w:p w14:paraId="17FD8A91" w14:textId="77777777" w:rsidR="001962EF" w:rsidRPr="00476940" w:rsidRDefault="001962EF" w:rsidP="00236383">
            <w:pPr>
              <w:pStyle w:val="Tabletext"/>
              <w:jc w:val="center"/>
            </w:pPr>
            <w:r w:rsidRPr="00476940">
              <w:t>6,000 m</w:t>
            </w:r>
          </w:p>
        </w:tc>
      </w:tr>
      <w:tr w:rsidR="001962EF" w:rsidRPr="00476940" w14:paraId="3A3E86A9" w14:textId="77777777" w:rsidTr="00236383">
        <w:trPr>
          <w:trHeight w:val="360"/>
          <w:jc w:val="center"/>
        </w:trPr>
        <w:tc>
          <w:tcPr>
            <w:tcW w:w="6192" w:type="dxa"/>
            <w:vAlign w:val="center"/>
          </w:tcPr>
          <w:p w14:paraId="0D29C1DD" w14:textId="77777777" w:rsidR="001962EF" w:rsidRPr="00476940" w:rsidRDefault="001962EF" w:rsidP="00236383">
            <w:pPr>
              <w:pStyle w:val="Tabletext"/>
            </w:pPr>
            <w:r w:rsidRPr="00476940">
              <w:t>GRS to UA LOS Path Elevation Angle</w:t>
            </w:r>
          </w:p>
        </w:tc>
        <w:tc>
          <w:tcPr>
            <w:tcW w:w="1584" w:type="dxa"/>
            <w:vAlign w:val="center"/>
          </w:tcPr>
          <w:p w14:paraId="15FEE147" w14:textId="77777777" w:rsidR="001962EF" w:rsidRPr="00476940" w:rsidRDefault="001962EF" w:rsidP="00236383">
            <w:pPr>
              <w:pStyle w:val="Tabletext"/>
              <w:jc w:val="center"/>
            </w:pPr>
            <w:r w:rsidRPr="00476940">
              <w:t>3.0 deg</w:t>
            </w:r>
          </w:p>
        </w:tc>
        <w:tc>
          <w:tcPr>
            <w:tcW w:w="1584" w:type="dxa"/>
            <w:vAlign w:val="center"/>
          </w:tcPr>
          <w:p w14:paraId="6E1517CA" w14:textId="77777777" w:rsidR="001962EF" w:rsidRPr="00476940" w:rsidRDefault="001962EF" w:rsidP="00236383">
            <w:pPr>
              <w:pStyle w:val="Tabletext"/>
              <w:jc w:val="center"/>
            </w:pPr>
            <w:r w:rsidRPr="00476940">
              <w:t>3.0 deg</w:t>
            </w:r>
          </w:p>
        </w:tc>
      </w:tr>
      <w:tr w:rsidR="001962EF" w:rsidRPr="00476940" w14:paraId="5BBAFDB0" w14:textId="77777777" w:rsidTr="00236383">
        <w:trPr>
          <w:trHeight w:val="360"/>
          <w:jc w:val="center"/>
        </w:trPr>
        <w:tc>
          <w:tcPr>
            <w:tcW w:w="6192" w:type="dxa"/>
            <w:vAlign w:val="center"/>
          </w:tcPr>
          <w:p w14:paraId="0BC0D8FD" w14:textId="77777777" w:rsidR="001962EF" w:rsidRPr="00476940" w:rsidRDefault="001962EF" w:rsidP="00236383">
            <w:pPr>
              <w:pStyle w:val="Tabletext"/>
            </w:pPr>
            <w:r w:rsidRPr="00476940">
              <w:t>Transmitter Antenna Gain at Path Elevation Angle</w:t>
            </w:r>
          </w:p>
        </w:tc>
        <w:tc>
          <w:tcPr>
            <w:tcW w:w="1584" w:type="dxa"/>
            <w:vAlign w:val="center"/>
          </w:tcPr>
          <w:p w14:paraId="0051225A" w14:textId="77777777" w:rsidR="001962EF" w:rsidRPr="00476940" w:rsidRDefault="001962EF" w:rsidP="00236383">
            <w:pPr>
              <w:pStyle w:val="Tabletext"/>
              <w:jc w:val="center"/>
              <w:rPr>
                <w:bCs/>
              </w:rPr>
            </w:pPr>
            <w:r w:rsidRPr="00476940">
              <w:rPr>
                <w:bCs/>
              </w:rPr>
              <w:t>19.75 dBi</w:t>
            </w:r>
          </w:p>
        </w:tc>
        <w:tc>
          <w:tcPr>
            <w:tcW w:w="1584" w:type="dxa"/>
            <w:vAlign w:val="center"/>
          </w:tcPr>
          <w:p w14:paraId="439F9243" w14:textId="77777777" w:rsidR="001962EF" w:rsidRPr="00476940" w:rsidRDefault="001962EF" w:rsidP="00236383">
            <w:pPr>
              <w:pStyle w:val="Tabletext"/>
              <w:jc w:val="center"/>
            </w:pPr>
            <w:r w:rsidRPr="00476940">
              <w:t>2 dBi</w:t>
            </w:r>
          </w:p>
        </w:tc>
      </w:tr>
      <w:tr w:rsidR="001962EF" w:rsidRPr="00476940" w14:paraId="3BCF9091" w14:textId="77777777" w:rsidTr="00236383">
        <w:trPr>
          <w:trHeight w:val="360"/>
          <w:jc w:val="center"/>
        </w:trPr>
        <w:tc>
          <w:tcPr>
            <w:tcW w:w="6192" w:type="dxa"/>
            <w:vAlign w:val="center"/>
          </w:tcPr>
          <w:p w14:paraId="2FA34000" w14:textId="77777777" w:rsidR="001962EF" w:rsidRPr="00476940" w:rsidRDefault="001962EF" w:rsidP="00236383">
            <w:pPr>
              <w:pStyle w:val="Tabletext"/>
            </w:pPr>
            <w:r w:rsidRPr="00476940">
              <w:t>EIRP (10W transmitter conducted power, plus Antenna Gain minus cable loss)</w:t>
            </w:r>
          </w:p>
        </w:tc>
        <w:tc>
          <w:tcPr>
            <w:tcW w:w="1584" w:type="dxa"/>
            <w:vAlign w:val="center"/>
          </w:tcPr>
          <w:p w14:paraId="24DB0B88" w14:textId="77777777" w:rsidR="001962EF" w:rsidRPr="00476940" w:rsidRDefault="001962EF" w:rsidP="00236383">
            <w:pPr>
              <w:pStyle w:val="Tabletext"/>
              <w:jc w:val="center"/>
            </w:pPr>
            <w:r w:rsidRPr="00476940">
              <w:rPr>
                <w:bCs/>
              </w:rPr>
              <w:t>58.75 dBm</w:t>
            </w:r>
          </w:p>
        </w:tc>
        <w:tc>
          <w:tcPr>
            <w:tcW w:w="1584" w:type="dxa"/>
            <w:vAlign w:val="center"/>
          </w:tcPr>
          <w:p w14:paraId="0256177C" w14:textId="77777777" w:rsidR="001962EF" w:rsidRPr="00476940" w:rsidRDefault="001962EF" w:rsidP="00236383">
            <w:pPr>
              <w:pStyle w:val="Tabletext"/>
              <w:jc w:val="center"/>
            </w:pPr>
            <w:r w:rsidRPr="00476940">
              <w:t>41.0 dBm</w:t>
            </w:r>
          </w:p>
        </w:tc>
      </w:tr>
      <w:tr w:rsidR="001962EF" w:rsidRPr="00476940" w14:paraId="74DFDD2C" w14:textId="77777777" w:rsidTr="00236383">
        <w:trPr>
          <w:trHeight w:val="360"/>
          <w:jc w:val="center"/>
        </w:trPr>
        <w:tc>
          <w:tcPr>
            <w:tcW w:w="6192" w:type="dxa"/>
            <w:vAlign w:val="center"/>
          </w:tcPr>
          <w:p w14:paraId="24E9DE13" w14:textId="77777777" w:rsidR="001962EF" w:rsidRPr="00476940" w:rsidRDefault="001962EF" w:rsidP="00236383">
            <w:pPr>
              <w:pStyle w:val="Tabletext"/>
            </w:pPr>
            <w:r w:rsidRPr="00476940">
              <w:t>Free Space Loss at Slant Range at 5 091 MHz</w:t>
            </w:r>
          </w:p>
        </w:tc>
        <w:tc>
          <w:tcPr>
            <w:tcW w:w="1584" w:type="dxa"/>
            <w:vAlign w:val="center"/>
          </w:tcPr>
          <w:p w14:paraId="3AF94FC0" w14:textId="77777777" w:rsidR="001962EF" w:rsidRPr="00476940" w:rsidRDefault="001962EF" w:rsidP="00236383">
            <w:pPr>
              <w:pStyle w:val="Tabletext"/>
              <w:jc w:val="center"/>
            </w:pPr>
            <w:r w:rsidRPr="00476940">
              <w:t>144.7 dB</w:t>
            </w:r>
          </w:p>
        </w:tc>
        <w:tc>
          <w:tcPr>
            <w:tcW w:w="1584" w:type="dxa"/>
            <w:vAlign w:val="center"/>
          </w:tcPr>
          <w:p w14:paraId="09755238" w14:textId="77777777" w:rsidR="001962EF" w:rsidRPr="00476940" w:rsidRDefault="001962EF" w:rsidP="00236383">
            <w:pPr>
              <w:pStyle w:val="Tabletext"/>
              <w:jc w:val="center"/>
            </w:pPr>
            <w:r w:rsidRPr="00476940">
              <w:t>144.7 dB</w:t>
            </w:r>
          </w:p>
        </w:tc>
      </w:tr>
      <w:tr w:rsidR="001962EF" w:rsidRPr="00476940" w14:paraId="57430044" w14:textId="77777777" w:rsidTr="00236383">
        <w:trPr>
          <w:trHeight w:val="360"/>
          <w:jc w:val="center"/>
        </w:trPr>
        <w:tc>
          <w:tcPr>
            <w:tcW w:w="6192" w:type="dxa"/>
            <w:vAlign w:val="center"/>
          </w:tcPr>
          <w:p w14:paraId="4B34CEFB" w14:textId="77777777" w:rsidR="001962EF" w:rsidRPr="00476940" w:rsidRDefault="001962EF" w:rsidP="00236383">
            <w:pPr>
              <w:pStyle w:val="Tabletext"/>
            </w:pPr>
            <w:r w:rsidRPr="00476940">
              <w:t>Multipath Fading plus Airframe Obstruction for 99.8% Availability</w:t>
            </w:r>
          </w:p>
        </w:tc>
        <w:tc>
          <w:tcPr>
            <w:tcW w:w="1584" w:type="dxa"/>
            <w:vAlign w:val="center"/>
          </w:tcPr>
          <w:p w14:paraId="43F53F89" w14:textId="77777777" w:rsidR="001962EF" w:rsidRPr="00476940" w:rsidRDefault="001962EF" w:rsidP="00236383">
            <w:pPr>
              <w:pStyle w:val="Tabletext"/>
              <w:jc w:val="center"/>
            </w:pPr>
            <w:r w:rsidRPr="00476940">
              <w:t>13.0 dB</w:t>
            </w:r>
          </w:p>
        </w:tc>
        <w:tc>
          <w:tcPr>
            <w:tcW w:w="1584" w:type="dxa"/>
            <w:vAlign w:val="center"/>
          </w:tcPr>
          <w:p w14:paraId="32934822" w14:textId="77777777" w:rsidR="001962EF" w:rsidRPr="00476940" w:rsidRDefault="001962EF" w:rsidP="00236383">
            <w:pPr>
              <w:pStyle w:val="Tabletext"/>
              <w:jc w:val="center"/>
            </w:pPr>
            <w:r w:rsidRPr="00476940">
              <w:t>13.0 dB</w:t>
            </w:r>
          </w:p>
        </w:tc>
      </w:tr>
      <w:tr w:rsidR="001962EF" w:rsidRPr="00476940" w14:paraId="5EE35207" w14:textId="77777777" w:rsidTr="00236383">
        <w:trPr>
          <w:trHeight w:val="360"/>
          <w:jc w:val="center"/>
        </w:trPr>
        <w:tc>
          <w:tcPr>
            <w:tcW w:w="6192" w:type="dxa"/>
            <w:vAlign w:val="center"/>
          </w:tcPr>
          <w:p w14:paraId="406E0838" w14:textId="77777777" w:rsidR="001962EF" w:rsidRPr="00476940" w:rsidRDefault="001962EF" w:rsidP="00236383">
            <w:pPr>
              <w:pStyle w:val="Tabletext"/>
            </w:pPr>
            <w:r w:rsidRPr="00476940">
              <w:t>Receiver Antenna Gain at Path Elevation Angle</w:t>
            </w:r>
          </w:p>
        </w:tc>
        <w:tc>
          <w:tcPr>
            <w:tcW w:w="1584" w:type="dxa"/>
            <w:vAlign w:val="center"/>
          </w:tcPr>
          <w:p w14:paraId="583E2C2D" w14:textId="77777777" w:rsidR="001962EF" w:rsidRPr="00476940" w:rsidRDefault="001962EF" w:rsidP="00236383">
            <w:pPr>
              <w:pStyle w:val="Tabletext"/>
              <w:jc w:val="center"/>
              <w:rPr>
                <w:iCs/>
              </w:rPr>
            </w:pPr>
            <w:r w:rsidRPr="00476940">
              <w:rPr>
                <w:iCs/>
              </w:rPr>
              <w:t>2 dBi</w:t>
            </w:r>
          </w:p>
        </w:tc>
        <w:tc>
          <w:tcPr>
            <w:tcW w:w="1584" w:type="dxa"/>
            <w:vAlign w:val="center"/>
          </w:tcPr>
          <w:p w14:paraId="6431A066" w14:textId="77777777" w:rsidR="001962EF" w:rsidRPr="00476940" w:rsidRDefault="001962EF" w:rsidP="00236383">
            <w:pPr>
              <w:pStyle w:val="Tabletext"/>
              <w:jc w:val="center"/>
              <w:rPr>
                <w:iCs/>
              </w:rPr>
            </w:pPr>
            <w:r w:rsidRPr="00476940">
              <w:rPr>
                <w:iCs/>
              </w:rPr>
              <w:t>19.75 dBi</w:t>
            </w:r>
          </w:p>
        </w:tc>
      </w:tr>
      <w:tr w:rsidR="001962EF" w:rsidRPr="00476940" w14:paraId="09D1FF32" w14:textId="77777777" w:rsidTr="00236383">
        <w:trPr>
          <w:trHeight w:val="360"/>
          <w:jc w:val="center"/>
        </w:trPr>
        <w:tc>
          <w:tcPr>
            <w:tcW w:w="6192" w:type="dxa"/>
            <w:vAlign w:val="center"/>
          </w:tcPr>
          <w:p w14:paraId="51CEC2BD" w14:textId="77777777" w:rsidR="001962EF" w:rsidRPr="00476940" w:rsidRDefault="001962EF" w:rsidP="00236383">
            <w:pPr>
              <w:pStyle w:val="Tabletext"/>
            </w:pPr>
            <w:r w:rsidRPr="00476940">
              <w:t>Received Signal Level, C (including cable loss)</w:t>
            </w:r>
          </w:p>
        </w:tc>
        <w:tc>
          <w:tcPr>
            <w:tcW w:w="1584" w:type="dxa"/>
            <w:vAlign w:val="center"/>
          </w:tcPr>
          <w:p w14:paraId="0411B198" w14:textId="77777777" w:rsidR="001962EF" w:rsidRPr="00476940" w:rsidRDefault="001962EF" w:rsidP="00236383">
            <w:pPr>
              <w:pStyle w:val="Tabletext"/>
              <w:jc w:val="center"/>
            </w:pPr>
            <w:r w:rsidRPr="00476940">
              <w:t>−98.0 dBm</w:t>
            </w:r>
          </w:p>
        </w:tc>
        <w:tc>
          <w:tcPr>
            <w:tcW w:w="1584" w:type="dxa"/>
            <w:vAlign w:val="center"/>
          </w:tcPr>
          <w:p w14:paraId="35D6BB08" w14:textId="77777777" w:rsidR="001962EF" w:rsidRPr="00476940" w:rsidRDefault="001962EF" w:rsidP="00236383">
            <w:pPr>
              <w:pStyle w:val="Tabletext"/>
              <w:jc w:val="center"/>
            </w:pPr>
            <w:r w:rsidRPr="00476940">
              <w:t>−98.0 dBm</w:t>
            </w:r>
          </w:p>
        </w:tc>
      </w:tr>
      <w:tr w:rsidR="001962EF" w:rsidRPr="00476940" w14:paraId="115361C2" w14:textId="77777777" w:rsidTr="00236383">
        <w:trPr>
          <w:trHeight w:val="360"/>
          <w:jc w:val="center"/>
        </w:trPr>
        <w:tc>
          <w:tcPr>
            <w:tcW w:w="6192" w:type="dxa"/>
            <w:vAlign w:val="center"/>
          </w:tcPr>
          <w:p w14:paraId="5837DA1C" w14:textId="77777777" w:rsidR="001962EF" w:rsidRPr="00476940" w:rsidRDefault="001962EF" w:rsidP="00236383">
            <w:pPr>
              <w:pStyle w:val="Tabletext"/>
            </w:pPr>
            <w:r w:rsidRPr="00476940">
              <w:t xml:space="preserve">Total On Channel Interference Power Density from other CNPC Systems </w:t>
            </w:r>
          </w:p>
        </w:tc>
        <w:tc>
          <w:tcPr>
            <w:tcW w:w="1584" w:type="dxa"/>
            <w:vAlign w:val="center"/>
          </w:tcPr>
          <w:p w14:paraId="71B73FCE" w14:textId="77777777" w:rsidR="001962EF" w:rsidRPr="00476940" w:rsidRDefault="001962EF" w:rsidP="00236383">
            <w:pPr>
              <w:pStyle w:val="Tabletext"/>
              <w:jc w:val="center"/>
            </w:pPr>
            <w:r w:rsidRPr="00476940">
              <w:t>−138.3 dBm/kHz</w:t>
            </w:r>
          </w:p>
        </w:tc>
        <w:tc>
          <w:tcPr>
            <w:tcW w:w="1584" w:type="dxa"/>
            <w:vAlign w:val="center"/>
          </w:tcPr>
          <w:p w14:paraId="1E17C7A9" w14:textId="77777777" w:rsidR="001962EF" w:rsidRPr="00476940" w:rsidRDefault="001962EF" w:rsidP="00236383">
            <w:pPr>
              <w:pStyle w:val="Tabletext"/>
              <w:jc w:val="center"/>
            </w:pPr>
            <w:r w:rsidRPr="00476940">
              <w:t>−129.0 dBm/kHz</w:t>
            </w:r>
          </w:p>
        </w:tc>
      </w:tr>
      <w:tr w:rsidR="001962EF" w:rsidRPr="00476940" w14:paraId="5BDD38FB" w14:textId="77777777" w:rsidTr="00236383">
        <w:trPr>
          <w:trHeight w:val="360"/>
          <w:jc w:val="center"/>
        </w:trPr>
        <w:tc>
          <w:tcPr>
            <w:tcW w:w="6192" w:type="dxa"/>
            <w:vAlign w:val="center"/>
          </w:tcPr>
          <w:p w14:paraId="46DA0E44" w14:textId="77777777" w:rsidR="001962EF" w:rsidRPr="00476940" w:rsidRDefault="001962EF" w:rsidP="00236383">
            <w:pPr>
              <w:pStyle w:val="Tabletext"/>
            </w:pPr>
            <w:r w:rsidRPr="00476940">
              <w:t>Receiver Noise Power for 7dB Noise Figure in 500 kHz Noise Bandwidth</w:t>
            </w:r>
          </w:p>
        </w:tc>
        <w:tc>
          <w:tcPr>
            <w:tcW w:w="1584" w:type="dxa"/>
            <w:vAlign w:val="center"/>
          </w:tcPr>
          <w:p w14:paraId="366228C9" w14:textId="77777777" w:rsidR="001962EF" w:rsidRPr="00476940" w:rsidRDefault="001962EF" w:rsidP="00236383">
            <w:pPr>
              <w:pStyle w:val="Tabletext"/>
              <w:jc w:val="center"/>
            </w:pPr>
            <w:r w:rsidRPr="00476940">
              <w:t>−140.0 dBm/kHz</w:t>
            </w:r>
          </w:p>
        </w:tc>
        <w:tc>
          <w:tcPr>
            <w:tcW w:w="1584" w:type="dxa"/>
            <w:vAlign w:val="center"/>
          </w:tcPr>
          <w:p w14:paraId="6EC377F1" w14:textId="77777777" w:rsidR="001962EF" w:rsidRPr="00476940" w:rsidRDefault="001962EF" w:rsidP="00236383">
            <w:pPr>
              <w:pStyle w:val="Tabletext"/>
              <w:jc w:val="center"/>
            </w:pPr>
            <w:r w:rsidRPr="00476940">
              <w:t>−140.0 dBm/kHz</w:t>
            </w:r>
          </w:p>
        </w:tc>
      </w:tr>
      <w:tr w:rsidR="001962EF" w:rsidRPr="00476940" w14:paraId="48470703" w14:textId="77777777" w:rsidTr="00236383">
        <w:trPr>
          <w:trHeight w:val="360"/>
          <w:jc w:val="center"/>
        </w:trPr>
        <w:tc>
          <w:tcPr>
            <w:tcW w:w="6192" w:type="dxa"/>
            <w:vAlign w:val="center"/>
          </w:tcPr>
          <w:p w14:paraId="50DFECB2" w14:textId="77777777" w:rsidR="001962EF" w:rsidRPr="00476940" w:rsidRDefault="001962EF" w:rsidP="00236383">
            <w:pPr>
              <w:pStyle w:val="Tabletext"/>
            </w:pPr>
            <w:r w:rsidRPr="00476940">
              <w:t>Total On Channel Interference Power Density from other non-CNPC Systems at -6dB Aggregate I/N Protection Criteria</w:t>
            </w:r>
          </w:p>
        </w:tc>
        <w:tc>
          <w:tcPr>
            <w:tcW w:w="1584" w:type="dxa"/>
            <w:vAlign w:val="center"/>
          </w:tcPr>
          <w:p w14:paraId="398837A4" w14:textId="77777777" w:rsidR="001962EF" w:rsidRPr="00476940" w:rsidRDefault="001962EF" w:rsidP="00236383">
            <w:pPr>
              <w:pStyle w:val="Tabletext"/>
              <w:jc w:val="center"/>
            </w:pPr>
            <w:r w:rsidRPr="00476940">
              <w:t>−146.0 dBm/kHz</w:t>
            </w:r>
          </w:p>
        </w:tc>
        <w:tc>
          <w:tcPr>
            <w:tcW w:w="1584" w:type="dxa"/>
            <w:vAlign w:val="center"/>
          </w:tcPr>
          <w:p w14:paraId="39CB534A" w14:textId="77777777" w:rsidR="001962EF" w:rsidRPr="00476940" w:rsidRDefault="001962EF" w:rsidP="00236383">
            <w:pPr>
              <w:pStyle w:val="Tabletext"/>
              <w:jc w:val="center"/>
            </w:pPr>
            <w:r w:rsidRPr="00476940">
              <w:t>−146.0 dBm/kHz</w:t>
            </w:r>
          </w:p>
        </w:tc>
      </w:tr>
      <w:tr w:rsidR="001962EF" w:rsidRPr="00476940" w14:paraId="226E8073" w14:textId="77777777" w:rsidTr="00236383">
        <w:trPr>
          <w:trHeight w:val="360"/>
          <w:jc w:val="center"/>
        </w:trPr>
        <w:tc>
          <w:tcPr>
            <w:tcW w:w="6192" w:type="dxa"/>
            <w:vAlign w:val="center"/>
          </w:tcPr>
          <w:p w14:paraId="67E4E2B7" w14:textId="77777777" w:rsidR="001962EF" w:rsidRPr="00476940" w:rsidRDefault="001962EF" w:rsidP="00236383">
            <w:pPr>
              <w:pStyle w:val="Tabletext"/>
            </w:pPr>
            <w:r w:rsidRPr="00476940">
              <w:t>Combined On Channel Interference and Noise Power Density</w:t>
            </w:r>
          </w:p>
        </w:tc>
        <w:tc>
          <w:tcPr>
            <w:tcW w:w="1584" w:type="dxa"/>
            <w:vAlign w:val="center"/>
          </w:tcPr>
          <w:p w14:paraId="52DA8482" w14:textId="77777777" w:rsidR="001962EF" w:rsidRPr="00476940" w:rsidRDefault="001962EF" w:rsidP="00236383">
            <w:pPr>
              <w:pStyle w:val="Tabletext"/>
              <w:jc w:val="center"/>
            </w:pPr>
            <w:r w:rsidRPr="00476940">
              <w:t>−135.6 dBm/kHz</w:t>
            </w:r>
          </w:p>
        </w:tc>
        <w:tc>
          <w:tcPr>
            <w:tcW w:w="1584" w:type="dxa"/>
            <w:vAlign w:val="center"/>
          </w:tcPr>
          <w:p w14:paraId="241A5D00" w14:textId="77777777" w:rsidR="001962EF" w:rsidRPr="00476940" w:rsidRDefault="001962EF" w:rsidP="00236383">
            <w:pPr>
              <w:pStyle w:val="Tabletext"/>
              <w:jc w:val="center"/>
            </w:pPr>
            <w:r w:rsidRPr="00476940">
              <w:t>−128.6dBm/kHz</w:t>
            </w:r>
          </w:p>
        </w:tc>
      </w:tr>
      <w:tr w:rsidR="001962EF" w:rsidRPr="00476940" w14:paraId="4C299ADB" w14:textId="77777777" w:rsidTr="00236383">
        <w:trPr>
          <w:trHeight w:val="360"/>
          <w:jc w:val="center"/>
        </w:trPr>
        <w:tc>
          <w:tcPr>
            <w:tcW w:w="6192" w:type="dxa"/>
            <w:vAlign w:val="center"/>
          </w:tcPr>
          <w:p w14:paraId="04427F24" w14:textId="77777777" w:rsidR="001962EF" w:rsidRPr="00476940" w:rsidRDefault="001962EF" w:rsidP="00236383">
            <w:pPr>
              <w:pStyle w:val="Tabletext"/>
            </w:pPr>
            <w:r w:rsidRPr="00476940">
              <w:t xml:space="preserve">ICAO 6dB Aeronautical Safety Margin added to Combined </w:t>
            </w:r>
            <w:proofErr w:type="gramStart"/>
            <w:r w:rsidRPr="00476940">
              <w:t>On</w:t>
            </w:r>
            <w:proofErr w:type="gramEnd"/>
            <w:r w:rsidRPr="00476940">
              <w:t xml:space="preserve"> Channel Interference and Noise Power Density, Io + No</w:t>
            </w:r>
          </w:p>
        </w:tc>
        <w:tc>
          <w:tcPr>
            <w:tcW w:w="1584" w:type="dxa"/>
            <w:vAlign w:val="center"/>
          </w:tcPr>
          <w:p w14:paraId="061446DF" w14:textId="77777777" w:rsidR="001962EF" w:rsidRPr="00476940" w:rsidRDefault="001962EF" w:rsidP="00236383">
            <w:pPr>
              <w:pStyle w:val="Tabletext"/>
              <w:jc w:val="center"/>
            </w:pPr>
            <w:r w:rsidRPr="00476940">
              <w:t>−129.6 dBm/kHz</w:t>
            </w:r>
          </w:p>
        </w:tc>
        <w:tc>
          <w:tcPr>
            <w:tcW w:w="1584" w:type="dxa"/>
            <w:vAlign w:val="center"/>
          </w:tcPr>
          <w:p w14:paraId="52EF94BB" w14:textId="77777777" w:rsidR="001962EF" w:rsidRPr="00476940" w:rsidRDefault="001962EF" w:rsidP="00236383">
            <w:pPr>
              <w:pStyle w:val="Tabletext"/>
              <w:jc w:val="center"/>
            </w:pPr>
            <w:r w:rsidRPr="00476940">
              <w:t>−122.6 dBm/kHz</w:t>
            </w:r>
          </w:p>
        </w:tc>
      </w:tr>
      <w:tr w:rsidR="001962EF" w:rsidRPr="00476940" w14:paraId="6639502D" w14:textId="77777777" w:rsidTr="00236383">
        <w:trPr>
          <w:trHeight w:val="360"/>
          <w:jc w:val="center"/>
        </w:trPr>
        <w:tc>
          <w:tcPr>
            <w:tcW w:w="6192" w:type="dxa"/>
            <w:vAlign w:val="center"/>
          </w:tcPr>
          <w:p w14:paraId="7326A3FD" w14:textId="77777777" w:rsidR="001962EF" w:rsidRPr="00476940" w:rsidRDefault="001962EF" w:rsidP="00236383">
            <w:pPr>
              <w:pStyle w:val="Tabletext"/>
            </w:pPr>
            <w:r w:rsidRPr="00476940">
              <w:t>Maximum Modulation Symbol Rate, Rs</w:t>
            </w:r>
          </w:p>
        </w:tc>
        <w:tc>
          <w:tcPr>
            <w:tcW w:w="1584" w:type="dxa"/>
            <w:vAlign w:val="center"/>
          </w:tcPr>
          <w:p w14:paraId="2C6E1859" w14:textId="77777777" w:rsidR="001962EF" w:rsidRPr="00476940" w:rsidRDefault="001962EF" w:rsidP="00236383">
            <w:pPr>
              <w:pStyle w:val="Tabletext"/>
              <w:jc w:val="center"/>
            </w:pPr>
            <w:r w:rsidRPr="00476940">
              <w:t>170 kHz</w:t>
            </w:r>
          </w:p>
        </w:tc>
        <w:tc>
          <w:tcPr>
            <w:tcW w:w="1584" w:type="dxa"/>
            <w:vAlign w:val="center"/>
          </w:tcPr>
          <w:p w14:paraId="16A8D67E" w14:textId="77777777" w:rsidR="001962EF" w:rsidRPr="00476940" w:rsidRDefault="001962EF" w:rsidP="00236383">
            <w:pPr>
              <w:pStyle w:val="Tabletext"/>
              <w:jc w:val="center"/>
            </w:pPr>
            <w:r w:rsidRPr="00476940">
              <w:t>170 kHz</w:t>
            </w:r>
          </w:p>
        </w:tc>
      </w:tr>
      <w:tr w:rsidR="001962EF" w:rsidRPr="00476940" w14:paraId="1DDD87D2" w14:textId="77777777" w:rsidTr="00236383">
        <w:trPr>
          <w:trHeight w:val="360"/>
          <w:jc w:val="center"/>
        </w:trPr>
        <w:tc>
          <w:tcPr>
            <w:tcW w:w="6192" w:type="dxa"/>
            <w:vAlign w:val="center"/>
          </w:tcPr>
          <w:p w14:paraId="3FC5B539" w14:textId="77777777" w:rsidR="001962EF" w:rsidRPr="00476940" w:rsidRDefault="001962EF" w:rsidP="00236383">
            <w:pPr>
              <w:pStyle w:val="Tabletext"/>
            </w:pPr>
            <w:r w:rsidRPr="00476940">
              <w:lastRenderedPageBreak/>
              <w:t>Es/No including 3 dB implementation Loss, for required BER assuming GMSK with rate 5/8 Turbo Convolutional Code for FEC</w:t>
            </w:r>
          </w:p>
        </w:tc>
        <w:tc>
          <w:tcPr>
            <w:tcW w:w="1584" w:type="dxa"/>
            <w:vAlign w:val="center"/>
          </w:tcPr>
          <w:p w14:paraId="1EC6349C" w14:textId="77777777" w:rsidR="001962EF" w:rsidRPr="00476940" w:rsidRDefault="001962EF" w:rsidP="00236383">
            <w:pPr>
              <w:pStyle w:val="Tabletext"/>
              <w:jc w:val="center"/>
            </w:pPr>
            <w:r w:rsidRPr="00476940">
              <w:t>2.3 dB</w:t>
            </w:r>
          </w:p>
        </w:tc>
        <w:tc>
          <w:tcPr>
            <w:tcW w:w="1584" w:type="dxa"/>
            <w:vAlign w:val="center"/>
          </w:tcPr>
          <w:p w14:paraId="34DD038A" w14:textId="77777777" w:rsidR="001962EF" w:rsidRPr="00476940" w:rsidRDefault="001962EF" w:rsidP="00236383">
            <w:pPr>
              <w:pStyle w:val="Tabletext"/>
              <w:jc w:val="center"/>
            </w:pPr>
            <w:r w:rsidRPr="00476940">
              <w:t>2.3 dB</w:t>
            </w:r>
          </w:p>
        </w:tc>
      </w:tr>
      <w:tr w:rsidR="001962EF" w:rsidRPr="00476940" w14:paraId="60B551F6" w14:textId="77777777" w:rsidTr="00236383">
        <w:trPr>
          <w:trHeight w:val="360"/>
          <w:jc w:val="center"/>
        </w:trPr>
        <w:tc>
          <w:tcPr>
            <w:tcW w:w="6192" w:type="dxa"/>
            <w:vAlign w:val="center"/>
          </w:tcPr>
          <w:p w14:paraId="56B05017" w14:textId="77777777" w:rsidR="001962EF" w:rsidRPr="00476940" w:rsidRDefault="001962EF" w:rsidP="00236383">
            <w:pPr>
              <w:pStyle w:val="Tabletext"/>
            </w:pPr>
            <w:r w:rsidRPr="00476940">
              <w:t>Required Cmin</w:t>
            </w:r>
            <w:proofErr w:type="gramStart"/>
            <w:r w:rsidRPr="00476940">
              <w:t>/(</w:t>
            </w:r>
            <w:proofErr w:type="gramEnd"/>
            <w:r w:rsidRPr="00476940">
              <w:t>Io + No), equals Es/No plus 10 x Log Rs</w:t>
            </w:r>
          </w:p>
        </w:tc>
        <w:tc>
          <w:tcPr>
            <w:tcW w:w="1584" w:type="dxa"/>
            <w:vAlign w:val="center"/>
          </w:tcPr>
          <w:p w14:paraId="44FD632A" w14:textId="77777777" w:rsidR="001962EF" w:rsidRPr="00476940" w:rsidRDefault="001962EF" w:rsidP="00236383">
            <w:pPr>
              <w:pStyle w:val="Tabletext"/>
              <w:jc w:val="center"/>
            </w:pPr>
            <w:r w:rsidRPr="00476940">
              <w:t>24.6 dBm-kHz</w:t>
            </w:r>
          </w:p>
        </w:tc>
        <w:tc>
          <w:tcPr>
            <w:tcW w:w="1584" w:type="dxa"/>
            <w:vAlign w:val="center"/>
          </w:tcPr>
          <w:p w14:paraId="47D20FCF" w14:textId="77777777" w:rsidR="001962EF" w:rsidRPr="00476940" w:rsidRDefault="001962EF" w:rsidP="00236383">
            <w:pPr>
              <w:pStyle w:val="Tabletext"/>
              <w:jc w:val="center"/>
            </w:pPr>
            <w:r w:rsidRPr="00476940">
              <w:t>24.6 dBm-kHz</w:t>
            </w:r>
          </w:p>
        </w:tc>
      </w:tr>
      <w:tr w:rsidR="001962EF" w:rsidRPr="00476940" w14:paraId="37FD777E" w14:textId="77777777" w:rsidTr="00236383">
        <w:trPr>
          <w:trHeight w:val="360"/>
          <w:jc w:val="center"/>
        </w:trPr>
        <w:tc>
          <w:tcPr>
            <w:tcW w:w="6192" w:type="dxa"/>
            <w:vAlign w:val="center"/>
          </w:tcPr>
          <w:p w14:paraId="27163B70" w14:textId="77777777" w:rsidR="001962EF" w:rsidRPr="00476940" w:rsidRDefault="001962EF" w:rsidP="00236383">
            <w:pPr>
              <w:pStyle w:val="Tabletext"/>
            </w:pPr>
            <w:r w:rsidRPr="00476940">
              <w:t>Available C</w:t>
            </w:r>
            <w:proofErr w:type="gramStart"/>
            <w:r w:rsidRPr="00476940">
              <w:t>/(</w:t>
            </w:r>
            <w:proofErr w:type="gramEnd"/>
            <w:r w:rsidRPr="00476940">
              <w:t>Io + No)</w:t>
            </w:r>
          </w:p>
        </w:tc>
        <w:tc>
          <w:tcPr>
            <w:tcW w:w="1584" w:type="dxa"/>
            <w:vAlign w:val="center"/>
          </w:tcPr>
          <w:p w14:paraId="1AF2EED6" w14:textId="77777777" w:rsidR="001962EF" w:rsidRPr="00476940" w:rsidRDefault="001962EF" w:rsidP="00236383">
            <w:pPr>
              <w:pStyle w:val="Tabletext"/>
              <w:jc w:val="center"/>
            </w:pPr>
            <w:r w:rsidRPr="00476940">
              <w:t>31.6 dBm-kHz</w:t>
            </w:r>
          </w:p>
        </w:tc>
        <w:tc>
          <w:tcPr>
            <w:tcW w:w="1584" w:type="dxa"/>
            <w:vAlign w:val="center"/>
          </w:tcPr>
          <w:p w14:paraId="74C15597" w14:textId="77777777" w:rsidR="001962EF" w:rsidRPr="00476940" w:rsidRDefault="001962EF" w:rsidP="00236383">
            <w:pPr>
              <w:pStyle w:val="Tabletext"/>
              <w:jc w:val="center"/>
            </w:pPr>
            <w:r w:rsidRPr="00476940">
              <w:t>24.6 dBm-kHz</w:t>
            </w:r>
          </w:p>
        </w:tc>
      </w:tr>
      <w:tr w:rsidR="001962EF" w:rsidRPr="00476940" w14:paraId="67018752" w14:textId="77777777" w:rsidTr="00236383">
        <w:trPr>
          <w:trHeight w:val="360"/>
          <w:jc w:val="center"/>
        </w:trPr>
        <w:tc>
          <w:tcPr>
            <w:tcW w:w="6192" w:type="dxa"/>
            <w:vAlign w:val="center"/>
          </w:tcPr>
          <w:p w14:paraId="11DDFD82" w14:textId="77777777" w:rsidR="001962EF" w:rsidRPr="00476940" w:rsidRDefault="001962EF" w:rsidP="00236383">
            <w:pPr>
              <w:pStyle w:val="Tabletext"/>
            </w:pPr>
            <w:r w:rsidRPr="00476940">
              <w:t>Excess Link Margin @ Maximum Modulation Symbol Rate</w:t>
            </w:r>
          </w:p>
        </w:tc>
        <w:tc>
          <w:tcPr>
            <w:tcW w:w="1584" w:type="dxa"/>
            <w:vAlign w:val="center"/>
          </w:tcPr>
          <w:p w14:paraId="0C532AD0" w14:textId="77777777" w:rsidR="001962EF" w:rsidRPr="00476940" w:rsidRDefault="001962EF" w:rsidP="00236383">
            <w:pPr>
              <w:pStyle w:val="Tabletext"/>
              <w:jc w:val="center"/>
            </w:pPr>
            <w:r w:rsidRPr="00476940">
              <w:t>7.0 dB</w:t>
            </w:r>
          </w:p>
        </w:tc>
        <w:tc>
          <w:tcPr>
            <w:tcW w:w="1584" w:type="dxa"/>
            <w:vAlign w:val="center"/>
          </w:tcPr>
          <w:p w14:paraId="6D9E2515" w14:textId="77777777" w:rsidR="001962EF" w:rsidRPr="00476940" w:rsidRDefault="001962EF" w:rsidP="00236383">
            <w:pPr>
              <w:pStyle w:val="Tabletext"/>
              <w:jc w:val="center"/>
            </w:pPr>
            <w:r w:rsidRPr="00476940">
              <w:t>0.0 dB</w:t>
            </w:r>
          </w:p>
        </w:tc>
      </w:tr>
    </w:tbl>
    <w:p w14:paraId="0535C500" w14:textId="77777777" w:rsidR="001962EF" w:rsidRDefault="001962EF">
      <w:pPr>
        <w:tabs>
          <w:tab w:val="clear" w:pos="794"/>
          <w:tab w:val="clear" w:pos="1191"/>
          <w:tab w:val="clear" w:pos="1588"/>
          <w:tab w:val="clear" w:pos="1985"/>
        </w:tabs>
        <w:overflowPunct/>
        <w:autoSpaceDE/>
        <w:autoSpaceDN/>
        <w:adjustRightInd/>
        <w:spacing w:before="0"/>
        <w:textAlignment w:val="auto"/>
        <w:rPr>
          <w:rFonts w:eastAsia="Batang"/>
          <w:caps/>
          <w:sz w:val="28"/>
          <w:lang w:eastAsia="zh-CN"/>
        </w:rPr>
      </w:pPr>
    </w:p>
    <w:p w14:paraId="1DDBEE2F" w14:textId="77777777" w:rsidR="00B94F45" w:rsidRDefault="00B94F45">
      <w:pPr>
        <w:tabs>
          <w:tab w:val="clear" w:pos="794"/>
          <w:tab w:val="clear" w:pos="1191"/>
          <w:tab w:val="clear" w:pos="1588"/>
          <w:tab w:val="clear" w:pos="1985"/>
        </w:tabs>
        <w:overflowPunct/>
        <w:autoSpaceDE/>
        <w:autoSpaceDN/>
        <w:adjustRightInd/>
        <w:spacing w:before="0"/>
        <w:textAlignment w:val="auto"/>
        <w:rPr>
          <w:rFonts w:eastAsia="Batang"/>
          <w:caps/>
          <w:sz w:val="28"/>
          <w:lang w:eastAsia="zh-CN"/>
        </w:rPr>
      </w:pPr>
      <w:r>
        <w:rPr>
          <w:lang w:eastAsia="zh-CN"/>
        </w:rPr>
        <w:br w:type="page"/>
      </w:r>
    </w:p>
    <w:p w14:paraId="13D210BE" w14:textId="47944305" w:rsidR="007519DB" w:rsidRPr="00C56F29" w:rsidRDefault="007519DB" w:rsidP="007519DB">
      <w:pPr>
        <w:pStyle w:val="AnnexNo"/>
        <w:rPr>
          <w:lang w:eastAsia="ja-JP"/>
        </w:rPr>
      </w:pPr>
      <w:r w:rsidRPr="00C56F29">
        <w:rPr>
          <w:lang w:eastAsia="zh-CN"/>
        </w:rPr>
        <w:lastRenderedPageBreak/>
        <w:t>A</w:t>
      </w:r>
      <w:r w:rsidRPr="00C56F29">
        <w:rPr>
          <w:lang w:eastAsia="ja-JP"/>
        </w:rPr>
        <w:t>TTACHMENT 2</w:t>
      </w:r>
    </w:p>
    <w:p w14:paraId="5085E87E" w14:textId="77777777" w:rsidR="007A7D02" w:rsidRPr="008734FF" w:rsidRDefault="007A7D02" w:rsidP="007A7D02">
      <w:pPr>
        <w:rPr>
          <w:rFonts w:ascii="Times New Roman Bold" w:eastAsia="Batang" w:hAnsi="Times New Roman Bold"/>
          <w:b/>
          <w:sz w:val="28"/>
          <w:lang w:eastAsia="zh-CN"/>
        </w:rPr>
      </w:pPr>
    </w:p>
    <w:p w14:paraId="056598F2" w14:textId="0FD70DFB" w:rsidR="0070495D" w:rsidRPr="008734FF" w:rsidRDefault="0070495D" w:rsidP="0070495D">
      <w:pPr>
        <w:jc w:val="center"/>
        <w:rPr>
          <w:rFonts w:ascii="Times New Roman Bold" w:eastAsia="Batang" w:hAnsi="Times New Roman Bold"/>
          <w:b/>
          <w:sz w:val="28"/>
          <w:lang w:eastAsia="zh-CN"/>
        </w:rPr>
      </w:pPr>
      <w:r w:rsidRPr="008734FF">
        <w:rPr>
          <w:rFonts w:ascii="Times New Roman Bold" w:eastAsia="Batang" w:hAnsi="Times New Roman Bold"/>
          <w:b/>
          <w:sz w:val="28"/>
          <w:lang w:eastAsia="zh-CN"/>
        </w:rPr>
        <w:t>RNSS Characteristics</w:t>
      </w:r>
    </w:p>
    <w:p w14:paraId="475CCB78" w14:textId="77777777" w:rsidR="0070495D" w:rsidRDefault="0070495D" w:rsidP="007A7D02">
      <w:pPr>
        <w:rPr>
          <w:lang w:eastAsia="zh-CN"/>
        </w:rPr>
      </w:pPr>
    </w:p>
    <w:p w14:paraId="1C7B3447" w14:textId="69F67077" w:rsidR="006B116C" w:rsidRDefault="006B116C" w:rsidP="00B94F45">
      <w:pPr>
        <w:pStyle w:val="Heading1"/>
        <w:numPr>
          <w:ilvl w:val="0"/>
          <w:numId w:val="22"/>
        </w:numPr>
        <w:rPr>
          <w:lang w:eastAsia="ja-JP"/>
        </w:rPr>
      </w:pPr>
      <w:r w:rsidRPr="00C56F29">
        <w:rPr>
          <w:lang w:eastAsia="ja-JP"/>
        </w:rPr>
        <w:t>Introduction and scope</w:t>
      </w:r>
    </w:p>
    <w:p w14:paraId="750AD40D" w14:textId="77777777" w:rsidR="00C12096" w:rsidRDefault="00C12096" w:rsidP="00C12096">
      <w:pPr>
        <w:rPr>
          <w:lang w:eastAsia="ja-JP"/>
        </w:rPr>
      </w:pPr>
    </w:p>
    <w:p w14:paraId="64CEBB5B" w14:textId="2353AA15" w:rsidR="00C12096" w:rsidRDefault="00C12096" w:rsidP="00C12096">
      <w:pPr>
        <w:rPr>
          <w:lang w:eastAsia="ja-JP"/>
        </w:rPr>
      </w:pPr>
      <w:r w:rsidRPr="00C12096">
        <w:rPr>
          <w:lang w:eastAsia="ja-JP"/>
        </w:rPr>
        <w:t>As recommended by WP 4C (5B/312)</w:t>
      </w:r>
      <w:r w:rsidR="00721D7E">
        <w:rPr>
          <w:lang w:eastAsia="ja-JP"/>
        </w:rPr>
        <w:t>,</w:t>
      </w:r>
      <w:r w:rsidRPr="00C12096">
        <w:rPr>
          <w:lang w:eastAsia="ja-JP"/>
        </w:rPr>
        <w:t xml:space="preserve"> RNSS characteristics and protection criteria are taken from Recommendation ITU-R M.2031-1 - Characteristics and protection criteria of receiving earth stations and characteristics of transmitting space stations in the radionavigation-satellite service (space-to-Earth) operating in the band 5 010-5 030 MHz.</w:t>
      </w:r>
    </w:p>
    <w:p w14:paraId="10C4A1F7" w14:textId="42D4CADD" w:rsidR="000D17B1" w:rsidRDefault="00562791" w:rsidP="00C12096">
      <w:r>
        <w:rPr>
          <w:lang w:val="en-US" w:eastAsia="ja-JP"/>
        </w:rPr>
        <w:t>T</w:t>
      </w:r>
      <w:r w:rsidR="000D17B1" w:rsidRPr="000D17B1">
        <w:rPr>
          <w:lang w:val="en-US" w:eastAsia="ja-JP"/>
        </w:rPr>
        <w:t>he</w:t>
      </w:r>
      <w:r>
        <w:rPr>
          <w:lang w:val="en-US" w:eastAsia="ja-JP"/>
        </w:rPr>
        <w:t>se</w:t>
      </w:r>
      <w:r w:rsidR="000D17B1" w:rsidRPr="000D17B1">
        <w:rPr>
          <w:lang w:val="en-US" w:eastAsia="ja-JP"/>
        </w:rPr>
        <w:t xml:space="preserve"> characteristics and protection criteria should be used in performing analyses of radio frequency interference impact on systems and networks in the RNSS (space-to-Earth) operating in the band 5 010-5 030 MHz from </w:t>
      </w:r>
      <w:r w:rsidR="00EB3866">
        <w:rPr>
          <w:lang w:val="en-US" w:eastAsia="ja-JP"/>
        </w:rPr>
        <w:t>the</w:t>
      </w:r>
      <w:r w:rsidR="0062147F" w:rsidRPr="005F573D">
        <w:t xml:space="preserve"> Control and Non-Payload Communications (CNPC) links operating in the AM(R)S allocation under No. 5443C.</w:t>
      </w:r>
    </w:p>
    <w:p w14:paraId="691632BF" w14:textId="77777777" w:rsidR="00DE6ABE" w:rsidRPr="004E20B0" w:rsidRDefault="00DE6ABE" w:rsidP="00DE6ABE">
      <w:pPr>
        <w:pStyle w:val="TableNo"/>
      </w:pPr>
      <w:r w:rsidRPr="004E20B0">
        <w:t>TABLE 1-1</w:t>
      </w:r>
    </w:p>
    <w:p w14:paraId="13A5C971" w14:textId="356864B1" w:rsidR="00DE6ABE" w:rsidRPr="004E20B0" w:rsidRDefault="00DE6ABE" w:rsidP="00DE6ABE">
      <w:pPr>
        <w:pStyle w:val="Tabletitle"/>
      </w:pPr>
      <w:r w:rsidRPr="004E20B0">
        <w:t>Service link characteristics and protection criteria for receiving earth stations</w:t>
      </w:r>
      <w:r w:rsidRPr="004E20B0">
        <w:br/>
        <w:t>operating in the band 5 010-5 030 MHz</w:t>
      </w: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5"/>
        <w:gridCol w:w="990"/>
        <w:gridCol w:w="990"/>
        <w:tblGridChange w:id="6">
          <w:tblGrid>
            <w:gridCol w:w="5575"/>
            <w:gridCol w:w="990"/>
            <w:gridCol w:w="990"/>
          </w:tblGrid>
        </w:tblGridChange>
      </w:tblGrid>
      <w:tr w:rsidR="000941D3" w:rsidRPr="004E20B0" w14:paraId="72C48324" w14:textId="18F891AD" w:rsidTr="000941D3">
        <w:trPr>
          <w:cantSplit/>
          <w:trHeight w:val="406"/>
          <w:tblHeader/>
          <w:jc w:val="center"/>
        </w:trPr>
        <w:tc>
          <w:tcPr>
            <w:tcW w:w="5575" w:type="dxa"/>
            <w:vAlign w:val="center"/>
          </w:tcPr>
          <w:p w14:paraId="5A2DB7C9" w14:textId="77777777" w:rsidR="000941D3" w:rsidRPr="004E20B0" w:rsidRDefault="000941D3" w:rsidP="00236383">
            <w:pPr>
              <w:pStyle w:val="Tablehead"/>
              <w:rPr>
                <w:rFonts w:eastAsia="MS PGothic"/>
              </w:rPr>
            </w:pPr>
            <w:r w:rsidRPr="004E20B0">
              <w:rPr>
                <w:rFonts w:eastAsia="MS PGothic"/>
              </w:rPr>
              <w:t>Parameter</w:t>
            </w:r>
          </w:p>
        </w:tc>
        <w:tc>
          <w:tcPr>
            <w:tcW w:w="990" w:type="dxa"/>
            <w:vAlign w:val="center"/>
          </w:tcPr>
          <w:p w14:paraId="26F07BA7" w14:textId="740788ED" w:rsidR="000941D3" w:rsidRPr="004E20B0" w:rsidRDefault="000941D3" w:rsidP="00236383">
            <w:pPr>
              <w:pStyle w:val="Tablehead"/>
              <w:rPr>
                <w:rFonts w:eastAsia="MS PGothic"/>
              </w:rPr>
            </w:pPr>
            <w:r>
              <w:rPr>
                <w:rFonts w:eastAsia="MS PGothic"/>
              </w:rPr>
              <w:t>Galileo</w:t>
            </w:r>
          </w:p>
        </w:tc>
        <w:tc>
          <w:tcPr>
            <w:tcW w:w="990" w:type="dxa"/>
          </w:tcPr>
          <w:p w14:paraId="4C851D32" w14:textId="2E0F6A19" w:rsidR="000941D3" w:rsidRPr="004E20B0" w:rsidRDefault="000941D3" w:rsidP="00236383">
            <w:pPr>
              <w:pStyle w:val="Tablehead"/>
              <w:rPr>
                <w:rFonts w:eastAsia="MS PGothic"/>
              </w:rPr>
            </w:pPr>
            <w:r>
              <w:rPr>
                <w:rFonts w:eastAsia="MS PGothic"/>
              </w:rPr>
              <w:t>GPS</w:t>
            </w:r>
          </w:p>
        </w:tc>
      </w:tr>
      <w:tr w:rsidR="000941D3" w:rsidRPr="004E20B0" w14:paraId="641AC7A0" w14:textId="1EAAC60F" w:rsidTr="000941D3">
        <w:trPr>
          <w:cantSplit/>
          <w:trHeight w:val="331"/>
          <w:jc w:val="center"/>
        </w:trPr>
        <w:tc>
          <w:tcPr>
            <w:tcW w:w="5575" w:type="dxa"/>
          </w:tcPr>
          <w:p w14:paraId="77E7F53C" w14:textId="77777777" w:rsidR="000941D3" w:rsidRPr="004E20B0" w:rsidRDefault="000941D3" w:rsidP="00236383">
            <w:pPr>
              <w:pStyle w:val="Tabletext"/>
              <w:rPr>
                <w:rFonts w:eastAsia="MS PGothic"/>
              </w:rPr>
            </w:pPr>
            <w:r w:rsidRPr="004E20B0">
              <w:rPr>
                <w:rFonts w:eastAsia="MS PGothic"/>
              </w:rPr>
              <w:t>Signal frequency range (MHz)</w:t>
            </w:r>
          </w:p>
        </w:tc>
        <w:tc>
          <w:tcPr>
            <w:tcW w:w="990" w:type="dxa"/>
            <w:vAlign w:val="center"/>
          </w:tcPr>
          <w:p w14:paraId="18B7F410" w14:textId="32D545DA" w:rsidR="000941D3" w:rsidRPr="004E20B0" w:rsidRDefault="000941D3" w:rsidP="00236383">
            <w:pPr>
              <w:pStyle w:val="Tabletext"/>
              <w:jc w:val="center"/>
              <w:rPr>
                <w:rFonts w:eastAsia="MS PGothic"/>
                <w:szCs w:val="21"/>
              </w:rPr>
            </w:pPr>
          </w:p>
        </w:tc>
        <w:tc>
          <w:tcPr>
            <w:tcW w:w="990" w:type="dxa"/>
          </w:tcPr>
          <w:p w14:paraId="49192D9E" w14:textId="77777777" w:rsidR="000941D3" w:rsidRPr="004E20B0" w:rsidRDefault="000941D3" w:rsidP="00236383">
            <w:pPr>
              <w:pStyle w:val="Tabletext"/>
              <w:jc w:val="center"/>
              <w:rPr>
                <w:rFonts w:eastAsia="MS PGothic"/>
                <w:szCs w:val="21"/>
              </w:rPr>
            </w:pPr>
          </w:p>
        </w:tc>
      </w:tr>
      <w:tr w:rsidR="000941D3" w:rsidRPr="004E20B0" w14:paraId="71B5FA19" w14:textId="48E15D64" w:rsidTr="000941D3">
        <w:trPr>
          <w:cantSplit/>
          <w:trHeight w:val="331"/>
          <w:jc w:val="center"/>
        </w:trPr>
        <w:tc>
          <w:tcPr>
            <w:tcW w:w="5575" w:type="dxa"/>
          </w:tcPr>
          <w:p w14:paraId="72693FB4" w14:textId="77777777" w:rsidR="000941D3" w:rsidRPr="004E20B0" w:rsidRDefault="000941D3" w:rsidP="00236383">
            <w:pPr>
              <w:pStyle w:val="Tabletext"/>
              <w:rPr>
                <w:rFonts w:eastAsia="MS PGothic"/>
              </w:rPr>
            </w:pPr>
            <w:r w:rsidRPr="004E20B0">
              <w:rPr>
                <w:rFonts w:eastAsia="MS PGothic"/>
              </w:rPr>
              <w:t>Maximum receiver antenna gain (dBi)</w:t>
            </w:r>
          </w:p>
        </w:tc>
        <w:tc>
          <w:tcPr>
            <w:tcW w:w="990" w:type="dxa"/>
            <w:vAlign w:val="center"/>
          </w:tcPr>
          <w:p w14:paraId="4ABDE2E3" w14:textId="3AE57AFC" w:rsidR="000941D3" w:rsidRPr="004E20B0" w:rsidRDefault="000941D3" w:rsidP="00236383">
            <w:pPr>
              <w:pStyle w:val="Tabletext"/>
              <w:jc w:val="center"/>
              <w:rPr>
                <w:rFonts w:eastAsia="MS PGothic"/>
              </w:rPr>
            </w:pPr>
          </w:p>
        </w:tc>
        <w:tc>
          <w:tcPr>
            <w:tcW w:w="990" w:type="dxa"/>
          </w:tcPr>
          <w:p w14:paraId="78A2C9BB" w14:textId="77777777" w:rsidR="000941D3" w:rsidRPr="004E20B0" w:rsidRDefault="000941D3" w:rsidP="00236383">
            <w:pPr>
              <w:pStyle w:val="Tabletext"/>
              <w:jc w:val="center"/>
              <w:rPr>
                <w:rFonts w:eastAsia="MS PGothic"/>
              </w:rPr>
            </w:pPr>
          </w:p>
        </w:tc>
      </w:tr>
      <w:tr w:rsidR="000941D3" w:rsidRPr="004E20B0" w14:paraId="582F49CE" w14:textId="76CF778C" w:rsidTr="000941D3">
        <w:trPr>
          <w:cantSplit/>
          <w:trHeight w:val="331"/>
          <w:jc w:val="center"/>
        </w:trPr>
        <w:tc>
          <w:tcPr>
            <w:tcW w:w="5575" w:type="dxa"/>
          </w:tcPr>
          <w:p w14:paraId="6D4896E7" w14:textId="77777777" w:rsidR="000941D3" w:rsidRPr="00ED14C2" w:rsidRDefault="000941D3" w:rsidP="00236383">
            <w:pPr>
              <w:pStyle w:val="Tabletext"/>
              <w:rPr>
                <w:rFonts w:eastAsia="MS PGothic"/>
                <w:lang w:val="de-CH"/>
              </w:rPr>
            </w:pPr>
            <w:r w:rsidRPr="00ED14C2">
              <w:rPr>
                <w:rFonts w:eastAsia="MS PGothic"/>
                <w:lang w:val="de-CH"/>
              </w:rPr>
              <w:t>RF filter 3 dB bandwidth (MHz)</w:t>
            </w:r>
          </w:p>
        </w:tc>
        <w:tc>
          <w:tcPr>
            <w:tcW w:w="990" w:type="dxa"/>
            <w:vAlign w:val="center"/>
          </w:tcPr>
          <w:p w14:paraId="14D205A5" w14:textId="10ABF7A2" w:rsidR="000941D3" w:rsidRPr="004E20B0" w:rsidRDefault="000941D3" w:rsidP="00236383">
            <w:pPr>
              <w:pStyle w:val="Tabletext"/>
              <w:jc w:val="center"/>
              <w:rPr>
                <w:rFonts w:eastAsia="MS PGothic"/>
                <w:szCs w:val="21"/>
              </w:rPr>
            </w:pPr>
          </w:p>
        </w:tc>
        <w:tc>
          <w:tcPr>
            <w:tcW w:w="990" w:type="dxa"/>
          </w:tcPr>
          <w:p w14:paraId="29117316" w14:textId="77777777" w:rsidR="000941D3" w:rsidRPr="004E20B0" w:rsidRDefault="000941D3" w:rsidP="00236383">
            <w:pPr>
              <w:pStyle w:val="Tabletext"/>
              <w:jc w:val="center"/>
              <w:rPr>
                <w:rFonts w:eastAsia="MS PGothic"/>
                <w:szCs w:val="21"/>
              </w:rPr>
            </w:pPr>
          </w:p>
        </w:tc>
      </w:tr>
      <w:tr w:rsidR="000941D3" w:rsidRPr="004E20B0" w14:paraId="635DAA82" w14:textId="1CBCEFC0" w:rsidTr="000941D3">
        <w:trPr>
          <w:cantSplit/>
          <w:trHeight w:val="331"/>
          <w:jc w:val="center"/>
        </w:trPr>
        <w:tc>
          <w:tcPr>
            <w:tcW w:w="5575" w:type="dxa"/>
          </w:tcPr>
          <w:p w14:paraId="292F4CE3" w14:textId="77777777" w:rsidR="000941D3" w:rsidRPr="004E20B0" w:rsidRDefault="000941D3" w:rsidP="00236383">
            <w:pPr>
              <w:pStyle w:val="Tabletext"/>
              <w:rPr>
                <w:rFonts w:eastAsia="MS PGothic"/>
              </w:rPr>
            </w:pPr>
            <w:r w:rsidRPr="004E20B0">
              <w:rPr>
                <w:rFonts w:eastAsia="MS PGothic"/>
              </w:rPr>
              <w:t>Pre-correlation filter 3 dB bandwidth (MHz)</w:t>
            </w:r>
          </w:p>
        </w:tc>
        <w:tc>
          <w:tcPr>
            <w:tcW w:w="990" w:type="dxa"/>
            <w:vAlign w:val="center"/>
          </w:tcPr>
          <w:p w14:paraId="16A56D45" w14:textId="3047AC6A" w:rsidR="000941D3" w:rsidRPr="004E20B0" w:rsidRDefault="000941D3" w:rsidP="00236383">
            <w:pPr>
              <w:pStyle w:val="Tabletext"/>
              <w:jc w:val="center"/>
              <w:rPr>
                <w:rFonts w:eastAsia="MS PGothic"/>
                <w:szCs w:val="21"/>
              </w:rPr>
            </w:pPr>
          </w:p>
        </w:tc>
        <w:tc>
          <w:tcPr>
            <w:tcW w:w="990" w:type="dxa"/>
          </w:tcPr>
          <w:p w14:paraId="36BD2751" w14:textId="77777777" w:rsidR="000941D3" w:rsidRPr="004E20B0" w:rsidRDefault="000941D3" w:rsidP="00236383">
            <w:pPr>
              <w:pStyle w:val="Tabletext"/>
              <w:jc w:val="center"/>
              <w:rPr>
                <w:rFonts w:eastAsia="MS PGothic"/>
                <w:szCs w:val="21"/>
              </w:rPr>
            </w:pPr>
          </w:p>
        </w:tc>
      </w:tr>
      <w:tr w:rsidR="000941D3" w:rsidRPr="004E20B0" w14:paraId="7110282B" w14:textId="69F0CA69" w:rsidTr="000941D3">
        <w:trPr>
          <w:cantSplit/>
          <w:trHeight w:val="331"/>
          <w:jc w:val="center"/>
        </w:trPr>
        <w:tc>
          <w:tcPr>
            <w:tcW w:w="5575" w:type="dxa"/>
          </w:tcPr>
          <w:p w14:paraId="1B633125" w14:textId="77777777" w:rsidR="000941D3" w:rsidRPr="004E20B0" w:rsidRDefault="000941D3" w:rsidP="00236383">
            <w:pPr>
              <w:pStyle w:val="Tabletext"/>
              <w:rPr>
                <w:rFonts w:eastAsia="MS PGothic"/>
              </w:rPr>
            </w:pPr>
            <w:r w:rsidRPr="004E20B0">
              <w:rPr>
                <w:rFonts w:eastAsia="MS PGothic"/>
              </w:rPr>
              <w:t>Receiver system noise temperature (K)</w:t>
            </w:r>
          </w:p>
        </w:tc>
        <w:tc>
          <w:tcPr>
            <w:tcW w:w="990" w:type="dxa"/>
            <w:vAlign w:val="center"/>
          </w:tcPr>
          <w:p w14:paraId="47610BD8" w14:textId="48AE1894" w:rsidR="000941D3" w:rsidRPr="004E20B0" w:rsidRDefault="000941D3" w:rsidP="00236383">
            <w:pPr>
              <w:pStyle w:val="Tabletext"/>
              <w:jc w:val="center"/>
              <w:rPr>
                <w:rFonts w:eastAsia="MS PGothic"/>
                <w:szCs w:val="21"/>
              </w:rPr>
            </w:pPr>
          </w:p>
        </w:tc>
        <w:tc>
          <w:tcPr>
            <w:tcW w:w="990" w:type="dxa"/>
          </w:tcPr>
          <w:p w14:paraId="135BADDF" w14:textId="77777777" w:rsidR="000941D3" w:rsidRPr="004E20B0" w:rsidRDefault="000941D3" w:rsidP="00236383">
            <w:pPr>
              <w:pStyle w:val="Tabletext"/>
              <w:jc w:val="center"/>
              <w:rPr>
                <w:rFonts w:eastAsia="MS PGothic"/>
                <w:szCs w:val="21"/>
              </w:rPr>
            </w:pPr>
          </w:p>
        </w:tc>
      </w:tr>
      <w:tr w:rsidR="003C4447" w:rsidRPr="004E20B0" w14:paraId="6699BF2F" w14:textId="3459B481" w:rsidTr="00903B5C">
        <w:tblPrEx>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7" w:author="San-Juan, Martin CTR (FAA)" w:date="2025-09-22T01:22:00Z" w16du:dateUtc="2025-09-22T05:22:00Z">
            <w:tblPrEx>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578"/>
          <w:jc w:val="center"/>
          <w:trPrChange w:id="8" w:author="San-Juan, Martin CTR (FAA)" w:date="2025-09-22T01:22:00Z" w16du:dateUtc="2025-09-22T05:22:00Z">
            <w:trPr>
              <w:cantSplit/>
              <w:trHeight w:val="578"/>
              <w:jc w:val="center"/>
            </w:trPr>
          </w:trPrChange>
        </w:trPr>
        <w:tc>
          <w:tcPr>
            <w:tcW w:w="5575" w:type="dxa"/>
            <w:tcPrChange w:id="9" w:author="San-Juan, Martin CTR (FAA)" w:date="2025-09-22T01:22:00Z" w16du:dateUtc="2025-09-22T05:22:00Z">
              <w:tcPr>
                <w:tcW w:w="5575" w:type="dxa"/>
              </w:tcPr>
            </w:tcPrChange>
          </w:tcPr>
          <w:p w14:paraId="13E1FD7F" w14:textId="77777777" w:rsidR="003C4447" w:rsidRPr="004E20B0" w:rsidRDefault="003C4447" w:rsidP="003C4447">
            <w:pPr>
              <w:pStyle w:val="Tabletext"/>
              <w:rPr>
                <w:rFonts w:eastAsia="MS PGothic"/>
              </w:rPr>
            </w:pPr>
            <w:r w:rsidRPr="004E20B0">
              <w:rPr>
                <w:rFonts w:eastAsia="MS PGothic"/>
              </w:rPr>
              <w:t>Tracking mode threshold power level of aggregate narrow-band interference at the passive antenna output (dBW)</w:t>
            </w:r>
          </w:p>
        </w:tc>
        <w:tc>
          <w:tcPr>
            <w:tcW w:w="990" w:type="dxa"/>
            <w:tcPrChange w:id="10" w:author="San-Juan, Martin CTR (FAA)" w:date="2025-09-22T01:22:00Z" w16du:dateUtc="2025-09-22T05:22:00Z">
              <w:tcPr>
                <w:tcW w:w="990" w:type="dxa"/>
                <w:vAlign w:val="center"/>
              </w:tcPr>
            </w:tcPrChange>
          </w:tcPr>
          <w:p w14:paraId="5FC6BEFC" w14:textId="0954F60C" w:rsidR="003C4447" w:rsidRPr="004E20B0" w:rsidRDefault="003C4447" w:rsidP="003C4447">
            <w:pPr>
              <w:pStyle w:val="Tabletext"/>
              <w:jc w:val="center"/>
              <w:rPr>
                <w:rFonts w:eastAsia="MS PGothic"/>
                <w:szCs w:val="21"/>
              </w:rPr>
            </w:pPr>
            <w:ins w:id="11" w:author="San-Juan, Martin CTR (FAA)" w:date="2025-09-22T01:22:00Z" w16du:dateUtc="2025-09-22T05:22:00Z">
              <w:r w:rsidRPr="001E16F7">
                <w:t>–157.1</w:t>
              </w:r>
            </w:ins>
          </w:p>
        </w:tc>
        <w:tc>
          <w:tcPr>
            <w:tcW w:w="990" w:type="dxa"/>
            <w:tcPrChange w:id="12" w:author="San-Juan, Martin CTR (FAA)" w:date="2025-09-22T01:22:00Z" w16du:dateUtc="2025-09-22T05:22:00Z">
              <w:tcPr>
                <w:tcW w:w="990" w:type="dxa"/>
              </w:tcPr>
            </w:tcPrChange>
          </w:tcPr>
          <w:p w14:paraId="748A8C86" w14:textId="1B6FE81A" w:rsidR="003C4447" w:rsidRPr="004E20B0" w:rsidRDefault="003C4447" w:rsidP="003C4447">
            <w:pPr>
              <w:pStyle w:val="Tabletext"/>
              <w:jc w:val="center"/>
              <w:rPr>
                <w:rFonts w:eastAsia="MS PGothic"/>
                <w:szCs w:val="21"/>
              </w:rPr>
            </w:pPr>
            <w:ins w:id="13" w:author="San-Juan, Martin CTR (FAA)" w:date="2025-09-22T01:22:00Z" w16du:dateUtc="2025-09-22T05:22:00Z">
              <w:r w:rsidRPr="001E16F7">
                <w:t xml:space="preserve">−154.6 </w:t>
              </w:r>
            </w:ins>
          </w:p>
        </w:tc>
      </w:tr>
      <w:tr w:rsidR="003C4447" w:rsidRPr="004E20B0" w14:paraId="7503FFC2" w14:textId="304A27D3" w:rsidTr="00903B5C">
        <w:tblPrEx>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4" w:author="San-Juan, Martin CTR (FAA)" w:date="2025-09-22T01:22:00Z" w16du:dateUtc="2025-09-22T05:22:00Z">
            <w:tblPrEx>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589"/>
          <w:jc w:val="center"/>
          <w:trPrChange w:id="15" w:author="San-Juan, Martin CTR (FAA)" w:date="2025-09-22T01:22:00Z" w16du:dateUtc="2025-09-22T05:22:00Z">
            <w:trPr>
              <w:cantSplit/>
              <w:trHeight w:val="589"/>
              <w:jc w:val="center"/>
            </w:trPr>
          </w:trPrChange>
        </w:trPr>
        <w:tc>
          <w:tcPr>
            <w:tcW w:w="5575" w:type="dxa"/>
            <w:tcPrChange w:id="16" w:author="San-Juan, Martin CTR (FAA)" w:date="2025-09-22T01:22:00Z" w16du:dateUtc="2025-09-22T05:22:00Z">
              <w:tcPr>
                <w:tcW w:w="5575" w:type="dxa"/>
              </w:tcPr>
            </w:tcPrChange>
          </w:tcPr>
          <w:p w14:paraId="33484EA8" w14:textId="77777777" w:rsidR="003C4447" w:rsidRPr="004E20B0" w:rsidRDefault="003C4447" w:rsidP="003C4447">
            <w:pPr>
              <w:pStyle w:val="Tabletext"/>
              <w:rPr>
                <w:rFonts w:eastAsia="MS PGothic"/>
              </w:rPr>
            </w:pPr>
            <w:r w:rsidRPr="004E20B0">
              <w:rPr>
                <w:rFonts w:eastAsia="MS PGothic"/>
              </w:rPr>
              <w:t>Acquisition mode threshold power level of aggregate narrow-band interference at the passive antenna output (dBW)</w:t>
            </w:r>
          </w:p>
        </w:tc>
        <w:tc>
          <w:tcPr>
            <w:tcW w:w="990" w:type="dxa"/>
            <w:tcPrChange w:id="17" w:author="San-Juan, Martin CTR (FAA)" w:date="2025-09-22T01:22:00Z" w16du:dateUtc="2025-09-22T05:22:00Z">
              <w:tcPr>
                <w:tcW w:w="990" w:type="dxa"/>
                <w:vAlign w:val="center"/>
              </w:tcPr>
            </w:tcPrChange>
          </w:tcPr>
          <w:p w14:paraId="77FE620A" w14:textId="2F27FAB3" w:rsidR="003C4447" w:rsidRPr="004E20B0" w:rsidRDefault="003C4447" w:rsidP="003C4447">
            <w:pPr>
              <w:pStyle w:val="Tabletext"/>
              <w:jc w:val="center"/>
              <w:rPr>
                <w:rFonts w:eastAsia="MS PGothic"/>
                <w:szCs w:val="21"/>
              </w:rPr>
            </w:pPr>
            <w:ins w:id="18" w:author="San-Juan, Martin CTR (FAA)" w:date="2025-09-22T01:22:00Z" w16du:dateUtc="2025-09-22T05:22:00Z">
              <w:r w:rsidRPr="001E16F7">
                <w:t>–160.1</w:t>
              </w:r>
            </w:ins>
          </w:p>
        </w:tc>
        <w:tc>
          <w:tcPr>
            <w:tcW w:w="990" w:type="dxa"/>
            <w:tcPrChange w:id="19" w:author="San-Juan, Martin CTR (FAA)" w:date="2025-09-22T01:22:00Z" w16du:dateUtc="2025-09-22T05:22:00Z">
              <w:tcPr>
                <w:tcW w:w="990" w:type="dxa"/>
              </w:tcPr>
            </w:tcPrChange>
          </w:tcPr>
          <w:p w14:paraId="6B852DFC" w14:textId="2BC962EB" w:rsidR="003C4447" w:rsidRPr="004E20B0" w:rsidRDefault="003C4447" w:rsidP="003C4447">
            <w:pPr>
              <w:pStyle w:val="Tabletext"/>
              <w:jc w:val="center"/>
              <w:rPr>
                <w:rFonts w:eastAsia="MS PGothic"/>
                <w:szCs w:val="21"/>
              </w:rPr>
            </w:pPr>
            <w:ins w:id="20" w:author="San-Juan, Martin CTR (FAA)" w:date="2025-09-22T01:22:00Z" w16du:dateUtc="2025-09-22T05:22:00Z">
              <w:r w:rsidRPr="001E16F7">
                <w:t xml:space="preserve">−157.6 </w:t>
              </w:r>
            </w:ins>
          </w:p>
        </w:tc>
      </w:tr>
      <w:tr w:rsidR="003C4447" w:rsidRPr="004E20B0" w14:paraId="195F2FFB" w14:textId="4FEF8A71" w:rsidTr="00903B5C">
        <w:tblPrEx>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 w:author="San-Juan, Martin CTR (FAA)" w:date="2025-09-22T01:22:00Z" w16du:dateUtc="2025-09-22T05:22:00Z">
            <w:tblPrEx>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578"/>
          <w:jc w:val="center"/>
          <w:trPrChange w:id="22" w:author="San-Juan, Martin CTR (FAA)" w:date="2025-09-22T01:22:00Z" w16du:dateUtc="2025-09-22T05:22:00Z">
            <w:trPr>
              <w:cantSplit/>
              <w:trHeight w:val="578"/>
              <w:jc w:val="center"/>
            </w:trPr>
          </w:trPrChange>
        </w:trPr>
        <w:tc>
          <w:tcPr>
            <w:tcW w:w="5575" w:type="dxa"/>
            <w:tcPrChange w:id="23" w:author="San-Juan, Martin CTR (FAA)" w:date="2025-09-22T01:22:00Z" w16du:dateUtc="2025-09-22T05:22:00Z">
              <w:tcPr>
                <w:tcW w:w="5575" w:type="dxa"/>
              </w:tcPr>
            </w:tcPrChange>
          </w:tcPr>
          <w:p w14:paraId="3577A57F" w14:textId="77777777" w:rsidR="003C4447" w:rsidRPr="004E20B0" w:rsidRDefault="003C4447" w:rsidP="003C4447">
            <w:pPr>
              <w:pStyle w:val="Tabletext"/>
              <w:rPr>
                <w:rFonts w:eastAsia="MS PGothic"/>
              </w:rPr>
            </w:pPr>
            <w:r w:rsidRPr="004E20B0">
              <w:rPr>
                <w:rFonts w:eastAsia="MS PGothic"/>
              </w:rPr>
              <w:t>Tracking mode threshold power density level of aggregate wideband interference at the passive antenna output (dB(W/MHz))</w:t>
            </w:r>
          </w:p>
        </w:tc>
        <w:tc>
          <w:tcPr>
            <w:tcW w:w="990" w:type="dxa"/>
            <w:tcPrChange w:id="24" w:author="San-Juan, Martin CTR (FAA)" w:date="2025-09-22T01:22:00Z" w16du:dateUtc="2025-09-22T05:22:00Z">
              <w:tcPr>
                <w:tcW w:w="990" w:type="dxa"/>
                <w:vAlign w:val="center"/>
              </w:tcPr>
            </w:tcPrChange>
          </w:tcPr>
          <w:p w14:paraId="4A14C1E4" w14:textId="67E4AC8F" w:rsidR="003C4447" w:rsidRPr="004E20B0" w:rsidRDefault="003C4447" w:rsidP="003C4447">
            <w:pPr>
              <w:pStyle w:val="Tabletext"/>
              <w:jc w:val="center"/>
              <w:rPr>
                <w:rFonts w:eastAsia="MS PGothic"/>
                <w:szCs w:val="21"/>
              </w:rPr>
            </w:pPr>
            <w:ins w:id="25" w:author="San-Juan, Martin CTR (FAA)" w:date="2025-09-22T01:22:00Z" w16du:dateUtc="2025-09-22T05:22:00Z">
              <w:r w:rsidRPr="001E16F7">
                <w:t>–147.1</w:t>
              </w:r>
            </w:ins>
          </w:p>
        </w:tc>
        <w:tc>
          <w:tcPr>
            <w:tcW w:w="990" w:type="dxa"/>
            <w:tcPrChange w:id="26" w:author="San-Juan, Martin CTR (FAA)" w:date="2025-09-22T01:22:00Z" w16du:dateUtc="2025-09-22T05:22:00Z">
              <w:tcPr>
                <w:tcW w:w="990" w:type="dxa"/>
              </w:tcPr>
            </w:tcPrChange>
          </w:tcPr>
          <w:p w14:paraId="5427764A" w14:textId="4ABCC5F6" w:rsidR="003C4447" w:rsidRPr="004E20B0" w:rsidRDefault="003C4447" w:rsidP="003C4447">
            <w:pPr>
              <w:pStyle w:val="Tabletext"/>
              <w:jc w:val="center"/>
              <w:rPr>
                <w:rFonts w:eastAsia="MS PGothic"/>
                <w:szCs w:val="21"/>
              </w:rPr>
            </w:pPr>
            <w:ins w:id="27" w:author="San-Juan, Martin CTR (FAA)" w:date="2025-09-22T01:22:00Z" w16du:dateUtc="2025-09-22T05:22:00Z">
              <w:r w:rsidRPr="001E16F7">
                <w:t xml:space="preserve">−144.6 </w:t>
              </w:r>
            </w:ins>
          </w:p>
        </w:tc>
      </w:tr>
      <w:tr w:rsidR="003C4447" w:rsidRPr="004E20B0" w14:paraId="613752AB" w14:textId="135A0DBF" w:rsidTr="00903B5C">
        <w:tblPrEx>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8" w:author="San-Juan, Martin CTR (FAA)" w:date="2025-09-22T01:22:00Z" w16du:dateUtc="2025-09-22T05:22:00Z">
            <w:tblPrEx>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589"/>
          <w:jc w:val="center"/>
          <w:trPrChange w:id="29" w:author="San-Juan, Martin CTR (FAA)" w:date="2025-09-22T01:22:00Z" w16du:dateUtc="2025-09-22T05:22:00Z">
            <w:trPr>
              <w:cantSplit/>
              <w:trHeight w:val="589"/>
              <w:jc w:val="center"/>
            </w:trPr>
          </w:trPrChange>
        </w:trPr>
        <w:tc>
          <w:tcPr>
            <w:tcW w:w="5575" w:type="dxa"/>
            <w:tcPrChange w:id="30" w:author="San-Juan, Martin CTR (FAA)" w:date="2025-09-22T01:22:00Z" w16du:dateUtc="2025-09-22T05:22:00Z">
              <w:tcPr>
                <w:tcW w:w="5575" w:type="dxa"/>
              </w:tcPr>
            </w:tcPrChange>
          </w:tcPr>
          <w:p w14:paraId="73C07617" w14:textId="77777777" w:rsidR="003C4447" w:rsidRPr="004E20B0" w:rsidRDefault="003C4447" w:rsidP="003C4447">
            <w:pPr>
              <w:pStyle w:val="Tabletext"/>
              <w:rPr>
                <w:rFonts w:eastAsia="MS PGothic"/>
              </w:rPr>
            </w:pPr>
            <w:r w:rsidRPr="004E20B0">
              <w:rPr>
                <w:rFonts w:eastAsia="MS PGothic"/>
              </w:rPr>
              <w:t xml:space="preserve">Acquisition mode threshold power density level of aggregate wideband interference at the passive antenna output (dB(W/MHz)) </w:t>
            </w:r>
          </w:p>
        </w:tc>
        <w:tc>
          <w:tcPr>
            <w:tcW w:w="990" w:type="dxa"/>
            <w:tcPrChange w:id="31" w:author="San-Juan, Martin CTR (FAA)" w:date="2025-09-22T01:22:00Z" w16du:dateUtc="2025-09-22T05:22:00Z">
              <w:tcPr>
                <w:tcW w:w="990" w:type="dxa"/>
                <w:vAlign w:val="center"/>
              </w:tcPr>
            </w:tcPrChange>
          </w:tcPr>
          <w:p w14:paraId="397F3C41" w14:textId="47034A4E" w:rsidR="003C4447" w:rsidRPr="004E20B0" w:rsidRDefault="003C4447" w:rsidP="003C4447">
            <w:pPr>
              <w:pStyle w:val="Tabletext"/>
              <w:jc w:val="center"/>
              <w:rPr>
                <w:rFonts w:eastAsia="MS PGothic"/>
                <w:szCs w:val="21"/>
              </w:rPr>
            </w:pPr>
            <w:ins w:id="32" w:author="San-Juan, Martin CTR (FAA)" w:date="2025-09-22T01:22:00Z" w16du:dateUtc="2025-09-22T05:22:00Z">
              <w:r w:rsidRPr="001E16F7">
                <w:t>–150.1</w:t>
              </w:r>
            </w:ins>
          </w:p>
        </w:tc>
        <w:tc>
          <w:tcPr>
            <w:tcW w:w="990" w:type="dxa"/>
            <w:tcPrChange w:id="33" w:author="San-Juan, Martin CTR (FAA)" w:date="2025-09-22T01:22:00Z" w16du:dateUtc="2025-09-22T05:22:00Z">
              <w:tcPr>
                <w:tcW w:w="990" w:type="dxa"/>
              </w:tcPr>
            </w:tcPrChange>
          </w:tcPr>
          <w:p w14:paraId="33681FE8" w14:textId="6446674D" w:rsidR="003C4447" w:rsidRPr="004E20B0" w:rsidRDefault="003C4447" w:rsidP="003C4447">
            <w:pPr>
              <w:pStyle w:val="Tabletext"/>
              <w:jc w:val="center"/>
              <w:rPr>
                <w:rFonts w:eastAsia="MS PGothic"/>
                <w:szCs w:val="21"/>
              </w:rPr>
            </w:pPr>
            <w:ins w:id="34" w:author="San-Juan, Martin CTR (FAA)" w:date="2025-09-22T01:22:00Z" w16du:dateUtc="2025-09-22T05:22:00Z">
              <w:r w:rsidRPr="001E16F7">
                <w:t xml:space="preserve">−147.6 </w:t>
              </w:r>
            </w:ins>
          </w:p>
        </w:tc>
      </w:tr>
    </w:tbl>
    <w:p w14:paraId="4C4B6BA1" w14:textId="1A95A093" w:rsidR="00AC3777" w:rsidRPr="004E20B0" w:rsidRDefault="00AC3777" w:rsidP="00AC3777">
      <w:pPr>
        <w:pStyle w:val="TableNo"/>
      </w:pPr>
      <w:r w:rsidRPr="004E20B0">
        <w:lastRenderedPageBreak/>
        <w:t>TABLE 1-</w:t>
      </w:r>
      <w:r w:rsidR="00283EE0">
        <w:t>2</w:t>
      </w:r>
    </w:p>
    <w:p w14:paraId="046CEC10" w14:textId="653398D2" w:rsidR="00AC3777" w:rsidRDefault="00283EE0" w:rsidP="00AC3777">
      <w:pPr>
        <w:pStyle w:val="Tabletitle"/>
      </w:pPr>
      <w:r>
        <w:t>Feeder</w:t>
      </w:r>
      <w:r w:rsidR="00AC3777" w:rsidRPr="004E20B0">
        <w:t xml:space="preserve"> link characteristics for receiving earth stations</w:t>
      </w:r>
      <w:r w:rsidR="00AC3777" w:rsidRPr="004E20B0">
        <w:br/>
        <w:t>operating in the band 5 010-5 030 MHz</w:t>
      </w:r>
    </w:p>
    <w:p w14:paraId="09077B3F" w14:textId="77777777" w:rsidR="00D60995" w:rsidRDefault="00D60995" w:rsidP="00D60995">
      <w:pPr>
        <w:pStyle w:val="Tablehead"/>
      </w:pPr>
    </w:p>
    <w:p w14:paraId="13252098" w14:textId="184A3622" w:rsidR="00D60995" w:rsidRPr="00D60995" w:rsidRDefault="00D60995" w:rsidP="00D60995">
      <w:pPr>
        <w:pStyle w:val="Tabletext"/>
        <w:rPr>
          <w:b/>
        </w:rPr>
      </w:pPr>
      <w:r w:rsidRPr="00D60995">
        <w:rPr>
          <w:b/>
        </w:rPr>
        <w:t>Characteristics of receiving feeder-link earth stations</w:t>
      </w:r>
      <w:r w:rsidRPr="00D60995">
        <w:rPr>
          <w:b/>
        </w:rPr>
        <w:br/>
        <w:t>operating in the band 5 010-5 030 MHz</w:t>
      </w:r>
    </w:p>
    <w:tbl>
      <w:tblPr>
        <w:tblW w:w="6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5"/>
        <w:gridCol w:w="1350"/>
        <w:gridCol w:w="1260"/>
      </w:tblGrid>
      <w:tr w:rsidR="00FB2F1E" w:rsidRPr="00D60995" w14:paraId="230B2592" w14:textId="3AEABA29" w:rsidTr="00FB2F1E">
        <w:trPr>
          <w:trHeight w:val="335"/>
          <w:tblHeader/>
          <w:jc w:val="center"/>
        </w:trPr>
        <w:tc>
          <w:tcPr>
            <w:tcW w:w="3775" w:type="dxa"/>
            <w:tcBorders>
              <w:top w:val="single" w:sz="4" w:space="0" w:color="auto"/>
              <w:left w:val="single" w:sz="4" w:space="0" w:color="auto"/>
              <w:bottom w:val="single" w:sz="4" w:space="0" w:color="auto"/>
              <w:right w:val="single" w:sz="4" w:space="0" w:color="auto"/>
            </w:tcBorders>
            <w:vAlign w:val="center"/>
            <w:hideMark/>
          </w:tcPr>
          <w:p w14:paraId="12603419" w14:textId="77777777" w:rsidR="00FB2F1E" w:rsidRPr="00D60995" w:rsidRDefault="00FB2F1E" w:rsidP="00D60995">
            <w:pPr>
              <w:pStyle w:val="Tabletext"/>
              <w:rPr>
                <w:b/>
              </w:rPr>
            </w:pPr>
            <w:r w:rsidRPr="00D60995">
              <w:rPr>
                <w:b/>
              </w:rPr>
              <w:t>Parameter</w:t>
            </w:r>
          </w:p>
        </w:tc>
        <w:tc>
          <w:tcPr>
            <w:tcW w:w="1350" w:type="dxa"/>
            <w:tcBorders>
              <w:top w:val="single" w:sz="4" w:space="0" w:color="auto"/>
              <w:left w:val="single" w:sz="4" w:space="0" w:color="auto"/>
              <w:bottom w:val="single" w:sz="4" w:space="0" w:color="auto"/>
              <w:right w:val="single" w:sz="4" w:space="0" w:color="auto"/>
            </w:tcBorders>
            <w:vAlign w:val="center"/>
          </w:tcPr>
          <w:p w14:paraId="0FBB647F" w14:textId="115FB17C" w:rsidR="00FB2F1E" w:rsidRPr="00D60995" w:rsidRDefault="00591AA7" w:rsidP="00D60995">
            <w:pPr>
              <w:pStyle w:val="Tabletext"/>
              <w:rPr>
                <w:b/>
              </w:rPr>
            </w:pPr>
            <w:r>
              <w:rPr>
                <w:b/>
              </w:rPr>
              <w:t>GPS</w:t>
            </w:r>
          </w:p>
        </w:tc>
        <w:tc>
          <w:tcPr>
            <w:tcW w:w="1260" w:type="dxa"/>
            <w:tcBorders>
              <w:top w:val="single" w:sz="4" w:space="0" w:color="auto"/>
              <w:left w:val="single" w:sz="4" w:space="0" w:color="auto"/>
              <w:bottom w:val="single" w:sz="4" w:space="0" w:color="auto"/>
              <w:right w:val="single" w:sz="4" w:space="0" w:color="auto"/>
            </w:tcBorders>
          </w:tcPr>
          <w:p w14:paraId="59F487BE" w14:textId="7602641D" w:rsidR="00FB2F1E" w:rsidRPr="00D60995" w:rsidRDefault="00A413C3" w:rsidP="00D60995">
            <w:pPr>
              <w:pStyle w:val="Tabletext"/>
              <w:rPr>
                <w:b/>
              </w:rPr>
            </w:pPr>
            <w:r>
              <w:rPr>
                <w:b/>
              </w:rPr>
              <w:t>QZSS</w:t>
            </w:r>
          </w:p>
        </w:tc>
      </w:tr>
      <w:tr w:rsidR="00FB2F1E" w:rsidRPr="00D60995" w14:paraId="2A55FD3B" w14:textId="383556F1"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7DAD05D0" w14:textId="77777777" w:rsidR="00FB2F1E" w:rsidRPr="00D60995" w:rsidRDefault="00FB2F1E" w:rsidP="00D60995">
            <w:pPr>
              <w:pStyle w:val="Tabletext"/>
            </w:pPr>
            <w:r w:rsidRPr="00D60995">
              <w:t>Antenna diameter (m)</w:t>
            </w:r>
          </w:p>
        </w:tc>
        <w:tc>
          <w:tcPr>
            <w:tcW w:w="1350" w:type="dxa"/>
            <w:tcBorders>
              <w:top w:val="single" w:sz="4" w:space="0" w:color="auto"/>
              <w:left w:val="single" w:sz="4" w:space="0" w:color="auto"/>
              <w:bottom w:val="single" w:sz="4" w:space="0" w:color="auto"/>
              <w:right w:val="single" w:sz="4" w:space="0" w:color="auto"/>
            </w:tcBorders>
          </w:tcPr>
          <w:p w14:paraId="71C4EA1B" w14:textId="3B0FF9E1"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715527E6" w14:textId="77777777" w:rsidR="00FB2F1E" w:rsidRPr="00D60995" w:rsidRDefault="00FB2F1E" w:rsidP="00D60995">
            <w:pPr>
              <w:pStyle w:val="Tabletext"/>
            </w:pPr>
          </w:p>
        </w:tc>
      </w:tr>
      <w:tr w:rsidR="00FB2F1E" w:rsidRPr="00D60995" w14:paraId="20C71622" w14:textId="7E56C1DE"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3FE077CE" w14:textId="77777777" w:rsidR="00FB2F1E" w:rsidRPr="00D60995" w:rsidRDefault="00FB2F1E" w:rsidP="00D60995">
            <w:pPr>
              <w:pStyle w:val="Tabletext"/>
            </w:pPr>
            <w:r w:rsidRPr="00D60995">
              <w:t>Polarization</w:t>
            </w:r>
          </w:p>
        </w:tc>
        <w:tc>
          <w:tcPr>
            <w:tcW w:w="1350" w:type="dxa"/>
            <w:tcBorders>
              <w:top w:val="single" w:sz="4" w:space="0" w:color="auto"/>
              <w:left w:val="single" w:sz="4" w:space="0" w:color="auto"/>
              <w:bottom w:val="single" w:sz="4" w:space="0" w:color="auto"/>
              <w:right w:val="single" w:sz="4" w:space="0" w:color="auto"/>
            </w:tcBorders>
          </w:tcPr>
          <w:p w14:paraId="2160FC98" w14:textId="6EF1F2CB"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615866A5" w14:textId="77777777" w:rsidR="00FB2F1E" w:rsidRPr="00D60995" w:rsidRDefault="00FB2F1E" w:rsidP="00D60995">
            <w:pPr>
              <w:pStyle w:val="Tabletext"/>
            </w:pPr>
          </w:p>
        </w:tc>
      </w:tr>
      <w:tr w:rsidR="00FB2F1E" w:rsidRPr="00D60995" w14:paraId="7B69F6D8" w14:textId="6961EBB9"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10A8D1B3" w14:textId="77777777" w:rsidR="00FB2F1E" w:rsidRPr="00D60995" w:rsidRDefault="00FB2F1E" w:rsidP="00D60995">
            <w:pPr>
              <w:pStyle w:val="Tabletext"/>
            </w:pPr>
            <w:r w:rsidRPr="00D60995">
              <w:t>Antenna pattern</w:t>
            </w:r>
          </w:p>
        </w:tc>
        <w:tc>
          <w:tcPr>
            <w:tcW w:w="1350" w:type="dxa"/>
            <w:tcBorders>
              <w:top w:val="single" w:sz="4" w:space="0" w:color="auto"/>
              <w:left w:val="single" w:sz="4" w:space="0" w:color="auto"/>
              <w:bottom w:val="single" w:sz="4" w:space="0" w:color="auto"/>
              <w:right w:val="single" w:sz="4" w:space="0" w:color="auto"/>
            </w:tcBorders>
          </w:tcPr>
          <w:p w14:paraId="37816E1C" w14:textId="52FC4F94"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6C9D0F7E" w14:textId="77777777" w:rsidR="00FB2F1E" w:rsidRPr="00D60995" w:rsidRDefault="00FB2F1E" w:rsidP="00D60995">
            <w:pPr>
              <w:pStyle w:val="Tabletext"/>
            </w:pPr>
          </w:p>
        </w:tc>
      </w:tr>
      <w:tr w:rsidR="00FB2F1E" w:rsidRPr="00D60995" w14:paraId="71E2CF51" w14:textId="32655565"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2B2FB208" w14:textId="77777777" w:rsidR="00FB2F1E" w:rsidRPr="00D60995" w:rsidRDefault="00FB2F1E" w:rsidP="00D60995">
            <w:pPr>
              <w:pStyle w:val="Tabletext"/>
            </w:pPr>
            <w:r w:rsidRPr="00D60995">
              <w:t>Theoretical antenna gain (dBi)</w:t>
            </w:r>
          </w:p>
        </w:tc>
        <w:tc>
          <w:tcPr>
            <w:tcW w:w="1350" w:type="dxa"/>
            <w:tcBorders>
              <w:top w:val="single" w:sz="4" w:space="0" w:color="auto"/>
              <w:left w:val="single" w:sz="4" w:space="0" w:color="auto"/>
              <w:bottom w:val="single" w:sz="4" w:space="0" w:color="auto"/>
              <w:right w:val="single" w:sz="4" w:space="0" w:color="auto"/>
            </w:tcBorders>
          </w:tcPr>
          <w:p w14:paraId="5FCDB698" w14:textId="3485C818"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7489C866" w14:textId="77777777" w:rsidR="00FB2F1E" w:rsidRPr="00D60995" w:rsidRDefault="00FB2F1E" w:rsidP="00D60995">
            <w:pPr>
              <w:pStyle w:val="Tabletext"/>
            </w:pPr>
          </w:p>
        </w:tc>
      </w:tr>
      <w:tr w:rsidR="00FB2F1E" w:rsidRPr="00D60995" w14:paraId="2DEE8AC4" w14:textId="26F87614" w:rsidTr="00FB2F1E">
        <w:trPr>
          <w:trHeight w:val="324"/>
          <w:jc w:val="center"/>
        </w:trPr>
        <w:tc>
          <w:tcPr>
            <w:tcW w:w="3775" w:type="dxa"/>
            <w:tcBorders>
              <w:top w:val="single" w:sz="4" w:space="0" w:color="auto"/>
              <w:left w:val="single" w:sz="4" w:space="0" w:color="auto"/>
              <w:bottom w:val="single" w:sz="4" w:space="0" w:color="auto"/>
              <w:right w:val="single" w:sz="4" w:space="0" w:color="auto"/>
            </w:tcBorders>
            <w:hideMark/>
          </w:tcPr>
          <w:p w14:paraId="2538380F" w14:textId="77777777" w:rsidR="00FB2F1E" w:rsidRPr="00D60995" w:rsidRDefault="00FB2F1E" w:rsidP="00D60995">
            <w:pPr>
              <w:pStyle w:val="Tabletext"/>
            </w:pPr>
            <w:r w:rsidRPr="00D60995">
              <w:t>Antenna efficiency loss (dB)</w:t>
            </w:r>
          </w:p>
        </w:tc>
        <w:tc>
          <w:tcPr>
            <w:tcW w:w="1350" w:type="dxa"/>
            <w:tcBorders>
              <w:top w:val="single" w:sz="4" w:space="0" w:color="auto"/>
              <w:left w:val="single" w:sz="4" w:space="0" w:color="auto"/>
              <w:bottom w:val="single" w:sz="4" w:space="0" w:color="auto"/>
              <w:right w:val="single" w:sz="4" w:space="0" w:color="auto"/>
            </w:tcBorders>
          </w:tcPr>
          <w:p w14:paraId="78CB64FF" w14:textId="0B5A06B5"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24D6A4AD" w14:textId="77777777" w:rsidR="00FB2F1E" w:rsidRPr="00D60995" w:rsidRDefault="00FB2F1E" w:rsidP="00D60995">
            <w:pPr>
              <w:pStyle w:val="Tabletext"/>
            </w:pPr>
          </w:p>
        </w:tc>
      </w:tr>
      <w:tr w:rsidR="00FB2F1E" w:rsidRPr="00D60995" w14:paraId="74C36D60" w14:textId="5157D53F"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334E4C0F" w14:textId="77777777" w:rsidR="00FB2F1E" w:rsidRPr="00D60995" w:rsidRDefault="00FB2F1E" w:rsidP="00D60995">
            <w:pPr>
              <w:pStyle w:val="Tabletext"/>
            </w:pPr>
            <w:proofErr w:type="gramStart"/>
            <w:r w:rsidRPr="00D60995">
              <w:t>Maximum</w:t>
            </w:r>
            <w:proofErr w:type="gramEnd"/>
            <w:r w:rsidRPr="00D60995">
              <w:t xml:space="preserve"> receive antenna gain (dBi)</w:t>
            </w:r>
          </w:p>
        </w:tc>
        <w:tc>
          <w:tcPr>
            <w:tcW w:w="1350" w:type="dxa"/>
            <w:tcBorders>
              <w:top w:val="single" w:sz="4" w:space="0" w:color="auto"/>
              <w:left w:val="single" w:sz="4" w:space="0" w:color="auto"/>
              <w:bottom w:val="single" w:sz="4" w:space="0" w:color="auto"/>
              <w:right w:val="single" w:sz="4" w:space="0" w:color="auto"/>
            </w:tcBorders>
          </w:tcPr>
          <w:p w14:paraId="5DC8A088" w14:textId="17BFF3E5" w:rsidR="00FB2F1E" w:rsidRPr="00D60995" w:rsidRDefault="00FB2F1E" w:rsidP="00D60995">
            <w:pPr>
              <w:pStyle w:val="Tabletext"/>
              <w:rPr>
                <w:i/>
              </w:rPr>
            </w:pPr>
          </w:p>
        </w:tc>
        <w:tc>
          <w:tcPr>
            <w:tcW w:w="1260" w:type="dxa"/>
            <w:tcBorders>
              <w:top w:val="single" w:sz="4" w:space="0" w:color="auto"/>
              <w:left w:val="single" w:sz="4" w:space="0" w:color="auto"/>
              <w:bottom w:val="single" w:sz="4" w:space="0" w:color="auto"/>
              <w:right w:val="single" w:sz="4" w:space="0" w:color="auto"/>
            </w:tcBorders>
          </w:tcPr>
          <w:p w14:paraId="319CB41E" w14:textId="77777777" w:rsidR="00FB2F1E" w:rsidRPr="00D60995" w:rsidRDefault="00FB2F1E" w:rsidP="00D60995">
            <w:pPr>
              <w:pStyle w:val="Tabletext"/>
              <w:rPr>
                <w:i/>
              </w:rPr>
            </w:pPr>
          </w:p>
        </w:tc>
      </w:tr>
      <w:tr w:rsidR="00FB2F1E" w:rsidRPr="00D60995" w14:paraId="04580CE7" w14:textId="6816FCF1"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0847F244" w14:textId="77777777" w:rsidR="00FB2F1E" w:rsidRPr="00D60995" w:rsidRDefault="00FB2F1E" w:rsidP="00D60995">
            <w:pPr>
              <w:pStyle w:val="Tabletext"/>
            </w:pPr>
            <w:r w:rsidRPr="00D60995">
              <w:t>Receiver system noise temperature (K)</w:t>
            </w:r>
          </w:p>
        </w:tc>
        <w:tc>
          <w:tcPr>
            <w:tcW w:w="1350" w:type="dxa"/>
            <w:tcBorders>
              <w:top w:val="single" w:sz="4" w:space="0" w:color="auto"/>
              <w:left w:val="single" w:sz="4" w:space="0" w:color="auto"/>
              <w:bottom w:val="single" w:sz="4" w:space="0" w:color="auto"/>
              <w:right w:val="single" w:sz="4" w:space="0" w:color="auto"/>
            </w:tcBorders>
          </w:tcPr>
          <w:p w14:paraId="4B25CDE1" w14:textId="39FC5D20"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54F290E0" w14:textId="77777777" w:rsidR="00FB2F1E" w:rsidRPr="00D60995" w:rsidRDefault="00FB2F1E" w:rsidP="00D60995">
            <w:pPr>
              <w:pStyle w:val="Tabletext"/>
            </w:pPr>
          </w:p>
        </w:tc>
      </w:tr>
      <w:tr w:rsidR="00FB2F1E" w:rsidRPr="00D60995" w14:paraId="4262C6C7" w14:textId="42A45120" w:rsidTr="00FB2F1E">
        <w:trPr>
          <w:trHeight w:val="335"/>
          <w:jc w:val="center"/>
        </w:trPr>
        <w:tc>
          <w:tcPr>
            <w:tcW w:w="3775" w:type="dxa"/>
            <w:tcBorders>
              <w:top w:val="single" w:sz="4" w:space="0" w:color="auto"/>
              <w:left w:val="single" w:sz="4" w:space="0" w:color="auto"/>
              <w:bottom w:val="single" w:sz="4" w:space="0" w:color="auto"/>
              <w:right w:val="single" w:sz="4" w:space="0" w:color="auto"/>
            </w:tcBorders>
            <w:hideMark/>
          </w:tcPr>
          <w:p w14:paraId="40F3BD6E" w14:textId="77777777" w:rsidR="00FB2F1E" w:rsidRPr="00D60995" w:rsidRDefault="00FB2F1E" w:rsidP="00D60995">
            <w:pPr>
              <w:pStyle w:val="Tabletext"/>
            </w:pPr>
            <w:r w:rsidRPr="00D60995">
              <w:t>Minimum elevation (degrees)</w:t>
            </w:r>
          </w:p>
        </w:tc>
        <w:tc>
          <w:tcPr>
            <w:tcW w:w="1350" w:type="dxa"/>
            <w:tcBorders>
              <w:top w:val="single" w:sz="4" w:space="0" w:color="auto"/>
              <w:left w:val="single" w:sz="4" w:space="0" w:color="auto"/>
              <w:bottom w:val="single" w:sz="4" w:space="0" w:color="auto"/>
              <w:right w:val="single" w:sz="4" w:space="0" w:color="auto"/>
            </w:tcBorders>
          </w:tcPr>
          <w:p w14:paraId="61B6F1B0" w14:textId="218D72AA" w:rsidR="00FB2F1E" w:rsidRPr="00D60995" w:rsidRDefault="00FB2F1E" w:rsidP="00D60995">
            <w:pPr>
              <w:pStyle w:val="Tabletext"/>
            </w:pPr>
          </w:p>
        </w:tc>
        <w:tc>
          <w:tcPr>
            <w:tcW w:w="1260" w:type="dxa"/>
            <w:tcBorders>
              <w:top w:val="single" w:sz="4" w:space="0" w:color="auto"/>
              <w:left w:val="single" w:sz="4" w:space="0" w:color="auto"/>
              <w:bottom w:val="single" w:sz="4" w:space="0" w:color="auto"/>
              <w:right w:val="single" w:sz="4" w:space="0" w:color="auto"/>
            </w:tcBorders>
          </w:tcPr>
          <w:p w14:paraId="34C91DA1" w14:textId="77777777" w:rsidR="00FB2F1E" w:rsidRPr="00D60995" w:rsidRDefault="00FB2F1E" w:rsidP="00D60995">
            <w:pPr>
              <w:pStyle w:val="Tabletext"/>
            </w:pPr>
          </w:p>
        </w:tc>
      </w:tr>
    </w:tbl>
    <w:p w14:paraId="627091F7" w14:textId="77777777" w:rsidR="00D60995" w:rsidRPr="00D60995" w:rsidRDefault="00D60995" w:rsidP="00D60995">
      <w:pPr>
        <w:pStyle w:val="Tabletext"/>
      </w:pPr>
    </w:p>
    <w:p w14:paraId="776B957C" w14:textId="1CE062F7" w:rsidR="00D60995" w:rsidRPr="00D60995" w:rsidRDefault="00FB2F1E" w:rsidP="00D60995">
      <w:pPr>
        <w:pStyle w:val="Tabletext"/>
        <w:rPr>
          <w:b/>
        </w:rPr>
      </w:pPr>
      <w:r>
        <w:rPr>
          <w:b/>
        </w:rPr>
        <w:t>F</w:t>
      </w:r>
      <w:r w:rsidR="00D60995" w:rsidRPr="00D60995">
        <w:rPr>
          <w:b/>
        </w:rPr>
        <w:t>eeder downlink transmissions in the band 5 010-5 030 MHz</w:t>
      </w:r>
    </w:p>
    <w:tbl>
      <w:tblPr>
        <w:tblW w:w="6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80"/>
        <w:gridCol w:w="1215"/>
        <w:gridCol w:w="1350"/>
      </w:tblGrid>
      <w:tr w:rsidR="00FB2F1E" w:rsidRPr="00D60995" w14:paraId="426001A0" w14:textId="4B5CF97C"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7552A829" w14:textId="77777777" w:rsidR="00FB2F1E" w:rsidRPr="00D60995" w:rsidRDefault="00FB2F1E" w:rsidP="00D60995">
            <w:pPr>
              <w:pStyle w:val="Tabletext"/>
              <w:rPr>
                <w:b/>
              </w:rPr>
            </w:pPr>
            <w:bookmarkStart w:id="35" w:name="_Hlk209396680"/>
            <w:r w:rsidRPr="00D60995">
              <w:rPr>
                <w:b/>
              </w:rPr>
              <w:t>Parameter</w:t>
            </w:r>
          </w:p>
        </w:tc>
        <w:tc>
          <w:tcPr>
            <w:tcW w:w="1215" w:type="dxa"/>
            <w:tcBorders>
              <w:top w:val="single" w:sz="4" w:space="0" w:color="auto"/>
              <w:left w:val="single" w:sz="4" w:space="0" w:color="auto"/>
              <w:bottom w:val="single" w:sz="4" w:space="0" w:color="auto"/>
              <w:right w:val="single" w:sz="4" w:space="0" w:color="auto"/>
            </w:tcBorders>
            <w:vAlign w:val="center"/>
          </w:tcPr>
          <w:p w14:paraId="7F0A1F4E" w14:textId="3ED003FE" w:rsidR="00FB2F1E" w:rsidRPr="00D60995" w:rsidRDefault="00591AA7" w:rsidP="00D60995">
            <w:pPr>
              <w:pStyle w:val="Tabletext"/>
              <w:rPr>
                <w:b/>
              </w:rPr>
            </w:pPr>
            <w:r>
              <w:rPr>
                <w:b/>
              </w:rPr>
              <w:t>GPS</w:t>
            </w:r>
          </w:p>
        </w:tc>
        <w:tc>
          <w:tcPr>
            <w:tcW w:w="1350" w:type="dxa"/>
            <w:tcBorders>
              <w:top w:val="single" w:sz="4" w:space="0" w:color="auto"/>
              <w:left w:val="single" w:sz="4" w:space="0" w:color="auto"/>
              <w:bottom w:val="single" w:sz="4" w:space="0" w:color="auto"/>
              <w:right w:val="single" w:sz="4" w:space="0" w:color="auto"/>
            </w:tcBorders>
          </w:tcPr>
          <w:p w14:paraId="48DBDCEB" w14:textId="297A0350" w:rsidR="00FB2F1E" w:rsidRPr="00D60995" w:rsidRDefault="00D3630A" w:rsidP="00D60995">
            <w:pPr>
              <w:pStyle w:val="Tabletext"/>
              <w:rPr>
                <w:b/>
              </w:rPr>
            </w:pPr>
            <w:r>
              <w:rPr>
                <w:b/>
              </w:rPr>
              <w:t>QZSS</w:t>
            </w:r>
          </w:p>
        </w:tc>
      </w:tr>
      <w:tr w:rsidR="00FB2F1E" w:rsidRPr="00D60995" w14:paraId="25601D75" w14:textId="51E1E42D"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782B2E90" w14:textId="77777777" w:rsidR="00FB2F1E" w:rsidRPr="00D60995" w:rsidRDefault="00FB2F1E" w:rsidP="00D60995">
            <w:pPr>
              <w:pStyle w:val="Tabletext"/>
            </w:pPr>
            <w:r w:rsidRPr="00D60995">
              <w:t>Signal frequency range (MHz) (Note 1)</w:t>
            </w:r>
          </w:p>
        </w:tc>
        <w:tc>
          <w:tcPr>
            <w:tcW w:w="1215" w:type="dxa"/>
            <w:tcBorders>
              <w:top w:val="single" w:sz="4" w:space="0" w:color="auto"/>
              <w:left w:val="single" w:sz="4" w:space="0" w:color="auto"/>
              <w:bottom w:val="single" w:sz="4" w:space="0" w:color="auto"/>
              <w:right w:val="single" w:sz="4" w:space="0" w:color="auto"/>
            </w:tcBorders>
            <w:vAlign w:val="center"/>
          </w:tcPr>
          <w:p w14:paraId="2BA6498B" w14:textId="545E7BAD"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61FB72B4" w14:textId="77777777" w:rsidR="00FB2F1E" w:rsidRPr="00D60995" w:rsidRDefault="00FB2F1E" w:rsidP="00D60995">
            <w:pPr>
              <w:pStyle w:val="Tabletext"/>
            </w:pPr>
          </w:p>
        </w:tc>
      </w:tr>
      <w:tr w:rsidR="00FB2F1E" w:rsidRPr="00D60995" w14:paraId="4DFFF125" w14:textId="371B1A2E"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7356E1AD" w14:textId="77777777" w:rsidR="00FB2F1E" w:rsidRPr="00D60995" w:rsidRDefault="00FB2F1E" w:rsidP="00D60995">
            <w:pPr>
              <w:pStyle w:val="Tabletext"/>
            </w:pPr>
            <w:r w:rsidRPr="00D60995">
              <w:t>Encoded bit rate (bit/s)</w:t>
            </w:r>
          </w:p>
        </w:tc>
        <w:tc>
          <w:tcPr>
            <w:tcW w:w="1215" w:type="dxa"/>
            <w:tcBorders>
              <w:top w:val="single" w:sz="4" w:space="0" w:color="auto"/>
              <w:left w:val="single" w:sz="4" w:space="0" w:color="auto"/>
              <w:bottom w:val="single" w:sz="4" w:space="0" w:color="auto"/>
              <w:right w:val="single" w:sz="4" w:space="0" w:color="auto"/>
            </w:tcBorders>
            <w:vAlign w:val="center"/>
          </w:tcPr>
          <w:p w14:paraId="671C9152" w14:textId="47BB8C51"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25C822FD" w14:textId="77777777" w:rsidR="00FB2F1E" w:rsidRPr="00D60995" w:rsidRDefault="00FB2F1E" w:rsidP="00D60995">
            <w:pPr>
              <w:pStyle w:val="Tabletext"/>
            </w:pPr>
          </w:p>
        </w:tc>
      </w:tr>
      <w:tr w:rsidR="00FB2F1E" w:rsidRPr="00D60995" w14:paraId="4F3D0ED2" w14:textId="4446A1A7"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6ED30A08" w14:textId="77777777" w:rsidR="00FB2F1E" w:rsidRPr="00D60995" w:rsidRDefault="00FB2F1E" w:rsidP="00D60995">
            <w:pPr>
              <w:pStyle w:val="Tabletext"/>
            </w:pPr>
            <w:r w:rsidRPr="00D60995">
              <w:t>Signal modulation method</w:t>
            </w:r>
          </w:p>
        </w:tc>
        <w:tc>
          <w:tcPr>
            <w:tcW w:w="1215" w:type="dxa"/>
            <w:tcBorders>
              <w:top w:val="single" w:sz="4" w:space="0" w:color="auto"/>
              <w:left w:val="single" w:sz="4" w:space="0" w:color="auto"/>
              <w:bottom w:val="single" w:sz="4" w:space="0" w:color="auto"/>
              <w:right w:val="single" w:sz="4" w:space="0" w:color="auto"/>
            </w:tcBorders>
            <w:vAlign w:val="center"/>
          </w:tcPr>
          <w:p w14:paraId="3134BCD5" w14:textId="0102CB8F"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64B46705" w14:textId="77777777" w:rsidR="00FB2F1E" w:rsidRPr="00D60995" w:rsidRDefault="00FB2F1E" w:rsidP="00D60995">
            <w:pPr>
              <w:pStyle w:val="Tabletext"/>
            </w:pPr>
          </w:p>
        </w:tc>
      </w:tr>
      <w:tr w:rsidR="00FB2F1E" w:rsidRPr="00D60995" w14:paraId="7F704B47" w14:textId="03C268E5"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746E6727" w14:textId="77777777" w:rsidR="00FB2F1E" w:rsidRPr="00D60995" w:rsidRDefault="00FB2F1E" w:rsidP="00D60995">
            <w:pPr>
              <w:pStyle w:val="Tabletext"/>
            </w:pPr>
            <w:r w:rsidRPr="00D60995">
              <w:t>Polarization</w:t>
            </w:r>
          </w:p>
        </w:tc>
        <w:tc>
          <w:tcPr>
            <w:tcW w:w="1215" w:type="dxa"/>
            <w:tcBorders>
              <w:top w:val="single" w:sz="4" w:space="0" w:color="auto"/>
              <w:left w:val="single" w:sz="4" w:space="0" w:color="auto"/>
              <w:bottom w:val="single" w:sz="4" w:space="0" w:color="auto"/>
              <w:right w:val="single" w:sz="4" w:space="0" w:color="auto"/>
            </w:tcBorders>
            <w:vAlign w:val="center"/>
          </w:tcPr>
          <w:p w14:paraId="4A782D57" w14:textId="6347CF0A"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543ECBB1" w14:textId="77777777" w:rsidR="00FB2F1E" w:rsidRPr="00D60995" w:rsidRDefault="00FB2F1E" w:rsidP="00D60995">
            <w:pPr>
              <w:pStyle w:val="Tabletext"/>
            </w:pPr>
          </w:p>
        </w:tc>
      </w:tr>
      <w:tr w:rsidR="00FB2F1E" w:rsidRPr="00D60995" w14:paraId="399381FA" w14:textId="155DC04F" w:rsidTr="00591AA7">
        <w:trPr>
          <w:trHeight w:val="259"/>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1204D97C" w14:textId="77777777" w:rsidR="00FB2F1E" w:rsidRPr="00D60995" w:rsidRDefault="00FB2F1E" w:rsidP="00D60995">
            <w:pPr>
              <w:pStyle w:val="Tabletext"/>
            </w:pPr>
            <w:r w:rsidRPr="00D60995">
              <w:t>Ellipticity (dB)</w:t>
            </w:r>
          </w:p>
        </w:tc>
        <w:tc>
          <w:tcPr>
            <w:tcW w:w="1215" w:type="dxa"/>
            <w:tcBorders>
              <w:top w:val="single" w:sz="4" w:space="0" w:color="auto"/>
              <w:left w:val="single" w:sz="4" w:space="0" w:color="auto"/>
              <w:bottom w:val="single" w:sz="4" w:space="0" w:color="auto"/>
              <w:right w:val="single" w:sz="4" w:space="0" w:color="auto"/>
            </w:tcBorders>
            <w:vAlign w:val="center"/>
          </w:tcPr>
          <w:p w14:paraId="5F1812BB" w14:textId="54DEA546"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48A74382" w14:textId="77777777" w:rsidR="00FB2F1E" w:rsidRPr="00D60995" w:rsidRDefault="00FB2F1E" w:rsidP="00D60995">
            <w:pPr>
              <w:pStyle w:val="Tabletext"/>
            </w:pPr>
          </w:p>
        </w:tc>
      </w:tr>
      <w:tr w:rsidR="00FB2F1E" w:rsidRPr="00D60995" w14:paraId="402C2DF6" w14:textId="0CF3F470" w:rsidTr="00591AA7">
        <w:trPr>
          <w:trHeight w:val="268"/>
          <w:tblHeader/>
          <w:jc w:val="center"/>
        </w:trPr>
        <w:tc>
          <w:tcPr>
            <w:tcW w:w="4180" w:type="dxa"/>
            <w:tcBorders>
              <w:top w:val="single" w:sz="4" w:space="0" w:color="auto"/>
              <w:left w:val="single" w:sz="4" w:space="0" w:color="auto"/>
              <w:bottom w:val="single" w:sz="4" w:space="0" w:color="auto"/>
              <w:right w:val="single" w:sz="4" w:space="0" w:color="auto"/>
            </w:tcBorders>
            <w:vAlign w:val="center"/>
            <w:hideMark/>
          </w:tcPr>
          <w:p w14:paraId="6AEE18D4" w14:textId="77777777" w:rsidR="00FB2F1E" w:rsidRPr="00D60995" w:rsidRDefault="00FB2F1E" w:rsidP="00D60995">
            <w:pPr>
              <w:pStyle w:val="Tabletext"/>
            </w:pPr>
            <w:r w:rsidRPr="00D60995">
              <w:t>Transmit e.i.r.p. (dBW)</w:t>
            </w:r>
          </w:p>
        </w:tc>
        <w:tc>
          <w:tcPr>
            <w:tcW w:w="1215" w:type="dxa"/>
            <w:tcBorders>
              <w:top w:val="single" w:sz="4" w:space="0" w:color="auto"/>
              <w:left w:val="single" w:sz="4" w:space="0" w:color="auto"/>
              <w:bottom w:val="single" w:sz="4" w:space="0" w:color="auto"/>
              <w:right w:val="single" w:sz="4" w:space="0" w:color="auto"/>
            </w:tcBorders>
            <w:vAlign w:val="center"/>
          </w:tcPr>
          <w:p w14:paraId="4B3B6205" w14:textId="7C775048" w:rsidR="00FB2F1E" w:rsidRPr="00D60995" w:rsidRDefault="00FB2F1E" w:rsidP="00D60995">
            <w:pPr>
              <w:pStyle w:val="Tabletext"/>
            </w:pPr>
          </w:p>
        </w:tc>
        <w:tc>
          <w:tcPr>
            <w:tcW w:w="1350" w:type="dxa"/>
            <w:tcBorders>
              <w:top w:val="single" w:sz="4" w:space="0" w:color="auto"/>
              <w:left w:val="single" w:sz="4" w:space="0" w:color="auto"/>
              <w:bottom w:val="single" w:sz="4" w:space="0" w:color="auto"/>
              <w:right w:val="single" w:sz="4" w:space="0" w:color="auto"/>
            </w:tcBorders>
          </w:tcPr>
          <w:p w14:paraId="05F51899" w14:textId="77777777" w:rsidR="00FB2F1E" w:rsidRPr="00D60995" w:rsidRDefault="00FB2F1E" w:rsidP="00D60995">
            <w:pPr>
              <w:pStyle w:val="Tabletext"/>
            </w:pPr>
          </w:p>
        </w:tc>
      </w:tr>
      <w:tr w:rsidR="00FB2F1E" w:rsidRPr="00D60995" w14:paraId="701CB416" w14:textId="229A07F1" w:rsidTr="00591AA7">
        <w:trPr>
          <w:trHeight w:val="476"/>
          <w:tblHeader/>
          <w:jc w:val="center"/>
        </w:trPr>
        <w:tc>
          <w:tcPr>
            <w:tcW w:w="5395" w:type="dxa"/>
            <w:gridSpan w:val="2"/>
            <w:tcBorders>
              <w:top w:val="single" w:sz="4" w:space="0" w:color="auto"/>
              <w:left w:val="nil"/>
              <w:bottom w:val="nil"/>
              <w:right w:val="nil"/>
            </w:tcBorders>
            <w:vAlign w:val="center"/>
            <w:hideMark/>
          </w:tcPr>
          <w:p w14:paraId="5E7E415F" w14:textId="388E5389" w:rsidR="000E5E29" w:rsidRDefault="00FB2F1E" w:rsidP="00D60995">
            <w:pPr>
              <w:pStyle w:val="Tabletext"/>
              <w:rPr>
                <w:ins w:id="36" w:author="San-Juan, Martin CTR (FAA)" w:date="2025-09-22T01:26:00Z" w16du:dateUtc="2025-09-22T05:26:00Z"/>
              </w:rPr>
            </w:pPr>
            <w:r w:rsidRPr="00D60995">
              <w:t>NOTE 1 – Carrier frequency of the RNSS signal of interest ± half the signal bandwidth.</w:t>
            </w:r>
          </w:p>
          <w:p w14:paraId="4D5D24B4" w14:textId="77777777" w:rsidR="004F1745" w:rsidRDefault="004F1745" w:rsidP="00D60995">
            <w:pPr>
              <w:pStyle w:val="Tabletext"/>
            </w:pPr>
          </w:p>
          <w:p w14:paraId="79EC0F87" w14:textId="77777777" w:rsidR="002175CA" w:rsidRPr="00D60995" w:rsidRDefault="002175CA" w:rsidP="00D60995">
            <w:pPr>
              <w:pStyle w:val="Tabletext"/>
            </w:pPr>
          </w:p>
        </w:tc>
        <w:tc>
          <w:tcPr>
            <w:tcW w:w="1350" w:type="dxa"/>
            <w:tcBorders>
              <w:top w:val="single" w:sz="4" w:space="0" w:color="auto"/>
              <w:left w:val="nil"/>
              <w:bottom w:val="nil"/>
              <w:right w:val="nil"/>
            </w:tcBorders>
          </w:tcPr>
          <w:p w14:paraId="0A2F7EB9" w14:textId="77777777" w:rsidR="00FB2F1E" w:rsidRPr="00D60995" w:rsidRDefault="00FB2F1E" w:rsidP="00D60995">
            <w:pPr>
              <w:pStyle w:val="Tabletext"/>
            </w:pPr>
          </w:p>
        </w:tc>
      </w:tr>
    </w:tbl>
    <w:bookmarkEnd w:id="35"/>
    <w:p w14:paraId="4C5A60CC" w14:textId="0729F1B2" w:rsidR="000E5E29" w:rsidRPr="004F1745" w:rsidRDefault="008D34E5" w:rsidP="002175CA">
      <w:pPr>
        <w:pStyle w:val="EditorsNote"/>
        <w:spacing w:before="120" w:after="120"/>
        <w:rPr>
          <w:ins w:id="37" w:author="San-Juan, Martin CTR (FAA)" w:date="2025-09-22T01:24:00Z" w16du:dateUtc="2025-09-22T05:24:00Z"/>
          <w:b/>
          <w:i w:val="0"/>
          <w:iCs w:val="0"/>
          <w:sz w:val="22"/>
          <w:rPrChange w:id="38" w:author="San-Juan, Martin CTR (FAA)" w:date="2025-09-22T01:27:00Z" w16du:dateUtc="2025-09-22T05:27:00Z">
            <w:rPr>
              <w:ins w:id="39" w:author="San-Juan, Martin CTR (FAA)" w:date="2025-09-22T01:24:00Z" w16du:dateUtc="2025-09-22T05:24:00Z"/>
              <w:color w:val="FF0000"/>
            </w:rPr>
          </w:rPrChange>
        </w:rPr>
      </w:pPr>
      <w:ins w:id="40" w:author="San-Juan, Martin CTR (FAA)" w:date="2025-09-22T01:25:00Z" w16du:dateUtc="2025-09-22T05:25:00Z">
        <w:r w:rsidRPr="004F1745">
          <w:rPr>
            <w:b/>
            <w:i w:val="0"/>
            <w:iCs w:val="0"/>
            <w:sz w:val="22"/>
            <w:rPrChange w:id="41" w:author="San-Juan, Martin CTR (FAA)" w:date="2025-09-22T01:27:00Z" w16du:dateUtc="2025-09-22T05:27:00Z">
              <w:rPr>
                <w:i w:val="0"/>
                <w:iCs w:val="0"/>
                <w:color w:val="FF0000"/>
              </w:rPr>
            </w:rPrChange>
          </w:rPr>
          <w:t>Feeder Link Protection</w:t>
        </w:r>
      </w:ins>
      <w:ins w:id="42" w:author="San-Juan, Martin CTR (FAA)" w:date="2025-09-22T01:26:00Z" w16du:dateUtc="2025-09-22T05:26:00Z">
        <w:r w:rsidR="004F1745" w:rsidRPr="004F1745">
          <w:rPr>
            <w:b/>
            <w:i w:val="0"/>
            <w:iCs w:val="0"/>
            <w:sz w:val="22"/>
            <w:rPrChange w:id="43" w:author="San-Juan, Martin CTR (FAA)" w:date="2025-09-22T01:27:00Z" w16du:dateUtc="2025-09-22T05:27:00Z">
              <w:rPr>
                <w:i w:val="0"/>
                <w:iCs w:val="0"/>
                <w:color w:val="FF0000"/>
              </w:rPr>
            </w:rPrChange>
          </w:rPr>
          <w:t xml:space="preserve"> Criteria</w:t>
        </w:r>
      </w:ins>
    </w:p>
    <w:tbl>
      <w:tblPr>
        <w:tblW w:w="7397" w:type="dxa"/>
        <w:jc w:val="center"/>
        <w:tblLook w:val="04A0" w:firstRow="1" w:lastRow="0" w:firstColumn="1" w:lastColumn="0" w:noHBand="0" w:noVBand="1"/>
        <w:tblPrChange w:id="44" w:author="San-Juan, Martin CTR (FAA)" w:date="2025-09-22T01:27:00Z" w16du:dateUtc="2025-09-22T05:27:00Z">
          <w:tblPr>
            <w:tblW w:w="7397" w:type="dxa"/>
            <w:tblLook w:val="04A0" w:firstRow="1" w:lastRow="0" w:firstColumn="1" w:lastColumn="0" w:noHBand="0" w:noVBand="1"/>
          </w:tblPr>
        </w:tblPrChange>
      </w:tblPr>
      <w:tblGrid>
        <w:gridCol w:w="4277"/>
        <w:gridCol w:w="1473"/>
        <w:gridCol w:w="1647"/>
        <w:tblGridChange w:id="45">
          <w:tblGrid>
            <w:gridCol w:w="4277"/>
            <w:gridCol w:w="729"/>
            <w:gridCol w:w="575"/>
            <w:gridCol w:w="169"/>
            <w:gridCol w:w="783"/>
            <w:gridCol w:w="864"/>
            <w:gridCol w:w="1262"/>
          </w:tblGrid>
        </w:tblGridChange>
      </w:tblGrid>
      <w:tr w:rsidR="004F1745" w:rsidRPr="008D34E5" w14:paraId="5B09416E" w14:textId="77777777" w:rsidTr="004F1745">
        <w:trPr>
          <w:trHeight w:val="385"/>
          <w:jc w:val="center"/>
          <w:ins w:id="46" w:author="San-Juan, Martin CTR (FAA)" w:date="2025-09-22T01:24:00Z"/>
          <w:trPrChange w:id="47" w:author="San-Juan, Martin CTR (FAA)" w:date="2025-09-22T01:27:00Z" w16du:dateUtc="2025-09-22T05:27:00Z">
            <w:trPr>
              <w:gridAfter w:val="0"/>
              <w:trHeight w:val="635"/>
            </w:trPr>
          </w:trPrChange>
        </w:trPr>
        <w:tc>
          <w:tcPr>
            <w:tcW w:w="4277" w:type="dxa"/>
            <w:tcBorders>
              <w:top w:val="single" w:sz="8" w:space="0" w:color="auto"/>
              <w:left w:val="single" w:sz="8" w:space="0" w:color="auto"/>
              <w:bottom w:val="single" w:sz="4" w:space="0" w:color="auto"/>
              <w:right w:val="single" w:sz="4" w:space="0" w:color="auto"/>
            </w:tcBorders>
            <w:vAlign w:val="center"/>
            <w:hideMark/>
            <w:tcPrChange w:id="48" w:author="San-Juan, Martin CTR (FAA)" w:date="2025-09-22T01:27:00Z" w16du:dateUtc="2025-09-22T05:27:00Z">
              <w:tcPr>
                <w:tcW w:w="4277" w:type="dxa"/>
                <w:tcBorders>
                  <w:top w:val="single" w:sz="8" w:space="0" w:color="auto"/>
                  <w:left w:val="single" w:sz="8" w:space="0" w:color="auto"/>
                  <w:bottom w:val="single" w:sz="4" w:space="0" w:color="auto"/>
                  <w:right w:val="single" w:sz="4" w:space="0" w:color="auto"/>
                </w:tcBorders>
                <w:vAlign w:val="center"/>
                <w:hideMark/>
              </w:tcPr>
            </w:tcPrChange>
          </w:tcPr>
          <w:p w14:paraId="1C89F704" w14:textId="77777777" w:rsidR="008D34E5" w:rsidRPr="008D34E5" w:rsidRDefault="008D34E5" w:rsidP="008D34E5">
            <w:pPr>
              <w:tabs>
                <w:tab w:val="clear" w:pos="794"/>
                <w:tab w:val="clear" w:pos="1191"/>
                <w:tab w:val="clear" w:pos="1588"/>
                <w:tab w:val="clear" w:pos="1985"/>
              </w:tabs>
              <w:overflowPunct/>
              <w:autoSpaceDE/>
              <w:autoSpaceDN/>
              <w:adjustRightInd/>
              <w:spacing w:before="0"/>
              <w:textAlignment w:val="auto"/>
              <w:rPr>
                <w:ins w:id="49" w:author="San-Juan, Martin CTR (FAA)" w:date="2025-09-22T01:24:00Z" w16du:dateUtc="2025-09-22T05:24:00Z"/>
                <w:b/>
                <w:bCs/>
                <w:color w:val="000000"/>
                <w:sz w:val="22"/>
                <w:szCs w:val="22"/>
                <w:lang w:val="en-US"/>
              </w:rPr>
            </w:pPr>
            <w:ins w:id="50" w:author="San-Juan, Martin CTR (FAA)" w:date="2025-09-22T01:24:00Z" w16du:dateUtc="2025-09-22T05:24:00Z">
              <w:r w:rsidRPr="008D34E5">
                <w:rPr>
                  <w:b/>
                  <w:bCs/>
                  <w:color w:val="000000"/>
                  <w:sz w:val="22"/>
                  <w:szCs w:val="22"/>
                  <w:lang w:val="en-US"/>
                </w:rPr>
                <w:t>Parameter</w:t>
              </w:r>
            </w:ins>
          </w:p>
        </w:tc>
        <w:tc>
          <w:tcPr>
            <w:tcW w:w="1473" w:type="dxa"/>
            <w:tcBorders>
              <w:top w:val="single" w:sz="8" w:space="0" w:color="auto"/>
              <w:left w:val="nil"/>
              <w:bottom w:val="single" w:sz="4" w:space="0" w:color="auto"/>
              <w:right w:val="single" w:sz="4" w:space="0" w:color="auto"/>
            </w:tcBorders>
            <w:vAlign w:val="center"/>
            <w:hideMark/>
            <w:tcPrChange w:id="51" w:author="San-Juan, Martin CTR (FAA)" w:date="2025-09-22T01:27:00Z" w16du:dateUtc="2025-09-22T05:27:00Z">
              <w:tcPr>
                <w:tcW w:w="1304" w:type="dxa"/>
                <w:gridSpan w:val="2"/>
                <w:tcBorders>
                  <w:top w:val="single" w:sz="8" w:space="0" w:color="auto"/>
                  <w:left w:val="nil"/>
                  <w:bottom w:val="single" w:sz="4" w:space="0" w:color="auto"/>
                  <w:right w:val="single" w:sz="4" w:space="0" w:color="auto"/>
                </w:tcBorders>
                <w:vAlign w:val="center"/>
                <w:hideMark/>
              </w:tcPr>
            </w:tcPrChange>
          </w:tcPr>
          <w:p w14:paraId="73D613D7" w14:textId="77777777" w:rsidR="008D34E5" w:rsidRPr="008D34E5" w:rsidRDefault="008D34E5" w:rsidP="008D34E5">
            <w:pPr>
              <w:tabs>
                <w:tab w:val="clear" w:pos="794"/>
                <w:tab w:val="clear" w:pos="1191"/>
                <w:tab w:val="clear" w:pos="1588"/>
                <w:tab w:val="clear" w:pos="1985"/>
              </w:tabs>
              <w:overflowPunct/>
              <w:autoSpaceDE/>
              <w:autoSpaceDN/>
              <w:adjustRightInd/>
              <w:spacing w:before="0"/>
              <w:jc w:val="center"/>
              <w:textAlignment w:val="auto"/>
              <w:rPr>
                <w:ins w:id="52" w:author="San-Juan, Martin CTR (FAA)" w:date="2025-09-22T01:24:00Z" w16du:dateUtc="2025-09-22T05:24:00Z"/>
                <w:b/>
                <w:bCs/>
                <w:color w:val="000000"/>
                <w:sz w:val="22"/>
                <w:szCs w:val="22"/>
                <w:lang w:val="en-US"/>
              </w:rPr>
            </w:pPr>
            <w:ins w:id="53" w:author="San-Juan, Martin CTR (FAA)" w:date="2025-09-22T01:24:00Z" w16du:dateUtc="2025-09-22T05:24:00Z">
              <w:r w:rsidRPr="008D34E5">
                <w:rPr>
                  <w:b/>
                  <w:bCs/>
                  <w:color w:val="000000"/>
                  <w:sz w:val="22"/>
                  <w:szCs w:val="22"/>
                  <w:lang w:val="en-US"/>
                </w:rPr>
                <w:t>GPS</w:t>
              </w:r>
            </w:ins>
          </w:p>
        </w:tc>
        <w:tc>
          <w:tcPr>
            <w:tcW w:w="1647" w:type="dxa"/>
            <w:tcBorders>
              <w:top w:val="single" w:sz="8" w:space="0" w:color="auto"/>
              <w:left w:val="nil"/>
              <w:bottom w:val="single" w:sz="4" w:space="0" w:color="auto"/>
              <w:right w:val="single" w:sz="8" w:space="0" w:color="auto"/>
            </w:tcBorders>
            <w:vAlign w:val="center"/>
            <w:hideMark/>
            <w:tcPrChange w:id="54" w:author="San-Juan, Martin CTR (FAA)" w:date="2025-09-22T01:27:00Z" w16du:dateUtc="2025-09-22T05:27:00Z">
              <w:tcPr>
                <w:tcW w:w="1816" w:type="dxa"/>
                <w:gridSpan w:val="3"/>
                <w:tcBorders>
                  <w:top w:val="single" w:sz="8" w:space="0" w:color="auto"/>
                  <w:left w:val="nil"/>
                  <w:bottom w:val="single" w:sz="4" w:space="0" w:color="auto"/>
                  <w:right w:val="single" w:sz="8" w:space="0" w:color="auto"/>
                </w:tcBorders>
                <w:vAlign w:val="center"/>
                <w:hideMark/>
              </w:tcPr>
            </w:tcPrChange>
          </w:tcPr>
          <w:p w14:paraId="76C41291" w14:textId="77777777" w:rsidR="008D34E5" w:rsidRPr="008D34E5" w:rsidRDefault="008D34E5" w:rsidP="008D34E5">
            <w:pPr>
              <w:tabs>
                <w:tab w:val="clear" w:pos="794"/>
                <w:tab w:val="clear" w:pos="1191"/>
                <w:tab w:val="clear" w:pos="1588"/>
                <w:tab w:val="clear" w:pos="1985"/>
              </w:tabs>
              <w:overflowPunct/>
              <w:autoSpaceDE/>
              <w:autoSpaceDN/>
              <w:adjustRightInd/>
              <w:spacing w:before="0"/>
              <w:jc w:val="center"/>
              <w:textAlignment w:val="auto"/>
              <w:rPr>
                <w:ins w:id="55" w:author="San-Juan, Martin CTR (FAA)" w:date="2025-09-22T01:24:00Z" w16du:dateUtc="2025-09-22T05:24:00Z"/>
                <w:b/>
                <w:bCs/>
                <w:color w:val="000000"/>
                <w:sz w:val="22"/>
                <w:szCs w:val="22"/>
                <w:lang w:val="en-US"/>
              </w:rPr>
            </w:pPr>
            <w:ins w:id="56" w:author="San-Juan, Martin CTR (FAA)" w:date="2025-09-22T01:24:00Z" w16du:dateUtc="2025-09-22T05:24:00Z">
              <w:r w:rsidRPr="008D34E5">
                <w:rPr>
                  <w:b/>
                  <w:bCs/>
                  <w:color w:val="000000"/>
                  <w:sz w:val="22"/>
                  <w:szCs w:val="22"/>
                  <w:lang w:val="en-US"/>
                </w:rPr>
                <w:t>QZSS</w:t>
              </w:r>
            </w:ins>
          </w:p>
        </w:tc>
      </w:tr>
      <w:tr w:rsidR="004F1745" w:rsidRPr="008D34E5" w14:paraId="24A1AE9F" w14:textId="77777777" w:rsidTr="004F1745">
        <w:tblPrEx>
          <w:tblPrExChange w:id="57" w:author="San-Juan, Martin CTR (FAA)" w:date="2025-09-22T01:28:00Z" w16du:dateUtc="2025-09-22T05:28:00Z">
            <w:tblPrEx>
              <w:tblW w:w="8659" w:type="dxa"/>
            </w:tblPrEx>
          </w:tblPrExChange>
        </w:tblPrEx>
        <w:trPr>
          <w:trHeight w:val="647"/>
          <w:jc w:val="center"/>
          <w:ins w:id="58" w:author="San-Juan, Martin CTR (FAA)" w:date="2025-09-22T01:24:00Z"/>
          <w:trPrChange w:id="59" w:author="San-Juan, Martin CTR (FAA)" w:date="2025-09-22T01:28:00Z" w16du:dateUtc="2025-09-22T05:28:00Z">
            <w:trPr>
              <w:trHeight w:val="761"/>
            </w:trPr>
          </w:trPrChange>
        </w:trPr>
        <w:tc>
          <w:tcPr>
            <w:tcW w:w="4277" w:type="dxa"/>
            <w:tcBorders>
              <w:top w:val="nil"/>
              <w:left w:val="single" w:sz="8" w:space="0" w:color="auto"/>
              <w:bottom w:val="single" w:sz="8" w:space="0" w:color="auto"/>
              <w:right w:val="single" w:sz="4" w:space="0" w:color="auto"/>
            </w:tcBorders>
            <w:vAlign w:val="center"/>
            <w:hideMark/>
            <w:tcPrChange w:id="60" w:author="San-Juan, Martin CTR (FAA)" w:date="2025-09-22T01:28:00Z" w16du:dateUtc="2025-09-22T05:28:00Z">
              <w:tcPr>
                <w:tcW w:w="5006" w:type="dxa"/>
                <w:gridSpan w:val="2"/>
                <w:tcBorders>
                  <w:top w:val="nil"/>
                  <w:left w:val="single" w:sz="8" w:space="0" w:color="auto"/>
                  <w:bottom w:val="single" w:sz="8" w:space="0" w:color="auto"/>
                  <w:right w:val="single" w:sz="4" w:space="0" w:color="auto"/>
                </w:tcBorders>
                <w:vAlign w:val="center"/>
                <w:hideMark/>
              </w:tcPr>
            </w:tcPrChange>
          </w:tcPr>
          <w:p w14:paraId="0D200370" w14:textId="77777777" w:rsidR="008D34E5" w:rsidRPr="008D34E5" w:rsidRDefault="008D34E5" w:rsidP="008D34E5">
            <w:pPr>
              <w:tabs>
                <w:tab w:val="clear" w:pos="794"/>
                <w:tab w:val="clear" w:pos="1191"/>
                <w:tab w:val="clear" w:pos="1588"/>
                <w:tab w:val="clear" w:pos="1985"/>
              </w:tabs>
              <w:overflowPunct/>
              <w:autoSpaceDE/>
              <w:autoSpaceDN/>
              <w:adjustRightInd/>
              <w:spacing w:before="0"/>
              <w:textAlignment w:val="auto"/>
              <w:rPr>
                <w:ins w:id="61" w:author="San-Juan, Martin CTR (FAA)" w:date="2025-09-22T01:24:00Z" w16du:dateUtc="2025-09-22T05:24:00Z"/>
                <w:color w:val="000000"/>
                <w:sz w:val="22"/>
                <w:szCs w:val="22"/>
                <w:lang w:val="en-US"/>
              </w:rPr>
            </w:pPr>
            <w:ins w:id="62" w:author="San-Juan, Martin CTR (FAA)" w:date="2025-09-22T01:24:00Z" w16du:dateUtc="2025-09-22T05:24:00Z">
              <w:r w:rsidRPr="008D34E5">
                <w:rPr>
                  <w:color w:val="000000"/>
                  <w:sz w:val="22"/>
                  <w:szCs w:val="22"/>
                  <w:lang w:val="en-US"/>
                </w:rPr>
                <w:t xml:space="preserve">Aggregate interfering power not to exceed Δ </w:t>
              </w:r>
              <w:proofErr w:type="spellStart"/>
              <w:r w:rsidRPr="008D34E5">
                <w:rPr>
                  <w:color w:val="000000"/>
                  <w:sz w:val="22"/>
                  <w:szCs w:val="22"/>
                  <w:lang w:val="en-US"/>
                </w:rPr>
                <w:t>T_sys</w:t>
              </w:r>
              <w:proofErr w:type="spellEnd"/>
              <w:r w:rsidRPr="008D34E5">
                <w:rPr>
                  <w:color w:val="000000"/>
                  <w:sz w:val="22"/>
                  <w:szCs w:val="22"/>
                  <w:lang w:val="en-US"/>
                </w:rPr>
                <w:t xml:space="preserve"> (percentage)</w:t>
              </w:r>
            </w:ins>
          </w:p>
        </w:tc>
        <w:tc>
          <w:tcPr>
            <w:tcW w:w="1473" w:type="dxa"/>
            <w:tcBorders>
              <w:top w:val="nil"/>
              <w:left w:val="nil"/>
              <w:bottom w:val="single" w:sz="8" w:space="0" w:color="auto"/>
              <w:right w:val="single" w:sz="4" w:space="0" w:color="auto"/>
            </w:tcBorders>
            <w:shd w:val="clear" w:color="auto" w:fill="FFFFFF" w:themeFill="background1"/>
            <w:noWrap/>
            <w:vAlign w:val="bottom"/>
            <w:hideMark/>
            <w:tcPrChange w:id="63" w:author="San-Juan, Martin CTR (FAA)" w:date="2025-09-22T01:28:00Z" w16du:dateUtc="2025-09-22T05:28:00Z">
              <w:tcPr>
                <w:tcW w:w="1527" w:type="dxa"/>
                <w:gridSpan w:val="3"/>
                <w:tcBorders>
                  <w:top w:val="nil"/>
                  <w:left w:val="nil"/>
                  <w:bottom w:val="single" w:sz="8" w:space="0" w:color="auto"/>
                  <w:right w:val="single" w:sz="4" w:space="0" w:color="auto"/>
                </w:tcBorders>
                <w:shd w:val="clear" w:color="auto" w:fill="FFFFFF" w:themeFill="background1"/>
                <w:noWrap/>
                <w:vAlign w:val="bottom"/>
                <w:hideMark/>
              </w:tcPr>
            </w:tcPrChange>
          </w:tcPr>
          <w:p w14:paraId="20309770" w14:textId="77777777" w:rsidR="008D34E5" w:rsidRPr="004F1745" w:rsidRDefault="008D34E5" w:rsidP="008D34E5">
            <w:pPr>
              <w:tabs>
                <w:tab w:val="clear" w:pos="794"/>
                <w:tab w:val="clear" w:pos="1191"/>
                <w:tab w:val="clear" w:pos="1588"/>
                <w:tab w:val="clear" w:pos="1985"/>
              </w:tabs>
              <w:overflowPunct/>
              <w:autoSpaceDE/>
              <w:autoSpaceDN/>
              <w:adjustRightInd/>
              <w:spacing w:before="0"/>
              <w:jc w:val="center"/>
              <w:textAlignment w:val="auto"/>
              <w:rPr>
                <w:ins w:id="64" w:author="San-Juan, Martin CTR (FAA)" w:date="2025-09-22T01:24:00Z" w16du:dateUtc="2025-09-22T05:24:00Z"/>
                <w:rFonts w:ascii="Aptos Narrow" w:hAnsi="Aptos Narrow"/>
                <w:color w:val="000000"/>
                <w:sz w:val="22"/>
                <w:szCs w:val="22"/>
                <w:lang w:val="en-US"/>
              </w:rPr>
            </w:pPr>
            <w:ins w:id="65" w:author="San-Juan, Martin CTR (FAA)" w:date="2025-09-22T01:24:00Z" w16du:dateUtc="2025-09-22T05:24:00Z">
              <w:r w:rsidRPr="004F1745">
                <w:rPr>
                  <w:rFonts w:ascii="Aptos Narrow" w:hAnsi="Aptos Narrow"/>
                  <w:color w:val="000000"/>
                  <w:sz w:val="22"/>
                  <w:szCs w:val="22"/>
                  <w:lang w:val="en-US"/>
                </w:rPr>
                <w:t>6%</w:t>
              </w:r>
            </w:ins>
          </w:p>
        </w:tc>
        <w:tc>
          <w:tcPr>
            <w:tcW w:w="1647" w:type="dxa"/>
            <w:tcBorders>
              <w:top w:val="nil"/>
              <w:left w:val="nil"/>
              <w:bottom w:val="single" w:sz="8" w:space="0" w:color="auto"/>
              <w:right w:val="single" w:sz="8" w:space="0" w:color="auto"/>
            </w:tcBorders>
            <w:shd w:val="clear" w:color="auto" w:fill="FFFFFF" w:themeFill="background1"/>
            <w:noWrap/>
            <w:vAlign w:val="bottom"/>
            <w:hideMark/>
            <w:tcPrChange w:id="66" w:author="San-Juan, Martin CTR (FAA)" w:date="2025-09-22T01:28:00Z" w16du:dateUtc="2025-09-22T05:28:00Z">
              <w:tcPr>
                <w:tcW w:w="2126" w:type="dxa"/>
                <w:gridSpan w:val="2"/>
                <w:tcBorders>
                  <w:top w:val="nil"/>
                  <w:left w:val="nil"/>
                  <w:bottom w:val="single" w:sz="8" w:space="0" w:color="auto"/>
                  <w:right w:val="single" w:sz="8" w:space="0" w:color="auto"/>
                </w:tcBorders>
                <w:shd w:val="clear" w:color="auto" w:fill="FFFFFF" w:themeFill="background1"/>
                <w:noWrap/>
                <w:vAlign w:val="bottom"/>
                <w:hideMark/>
              </w:tcPr>
            </w:tcPrChange>
          </w:tcPr>
          <w:p w14:paraId="032E5C90" w14:textId="77777777" w:rsidR="008D34E5" w:rsidRPr="004F1745" w:rsidRDefault="008D34E5" w:rsidP="008D34E5">
            <w:pPr>
              <w:tabs>
                <w:tab w:val="clear" w:pos="794"/>
                <w:tab w:val="clear" w:pos="1191"/>
                <w:tab w:val="clear" w:pos="1588"/>
                <w:tab w:val="clear" w:pos="1985"/>
              </w:tabs>
              <w:overflowPunct/>
              <w:autoSpaceDE/>
              <w:autoSpaceDN/>
              <w:adjustRightInd/>
              <w:spacing w:before="0"/>
              <w:jc w:val="center"/>
              <w:textAlignment w:val="auto"/>
              <w:rPr>
                <w:ins w:id="67" w:author="San-Juan, Martin CTR (FAA)" w:date="2025-09-22T01:24:00Z" w16du:dateUtc="2025-09-22T05:24:00Z"/>
                <w:rFonts w:ascii="Aptos Narrow" w:hAnsi="Aptos Narrow"/>
                <w:color w:val="000000"/>
                <w:sz w:val="22"/>
                <w:szCs w:val="22"/>
                <w:lang w:val="en-US"/>
              </w:rPr>
            </w:pPr>
            <w:ins w:id="68" w:author="San-Juan, Martin CTR (FAA)" w:date="2025-09-22T01:24:00Z" w16du:dateUtc="2025-09-22T05:24:00Z">
              <w:r w:rsidRPr="004F1745">
                <w:rPr>
                  <w:rFonts w:ascii="Aptos Narrow" w:hAnsi="Aptos Narrow"/>
                  <w:color w:val="000000"/>
                  <w:sz w:val="22"/>
                  <w:szCs w:val="22"/>
                  <w:lang w:val="en-US"/>
                </w:rPr>
                <w:t>6%</w:t>
              </w:r>
            </w:ins>
          </w:p>
        </w:tc>
      </w:tr>
    </w:tbl>
    <w:p w14:paraId="1DABED80" w14:textId="77777777" w:rsidR="008D34E5" w:rsidRDefault="008D34E5" w:rsidP="002175CA">
      <w:pPr>
        <w:pStyle w:val="EditorsNote"/>
        <w:spacing w:before="120" w:after="120"/>
        <w:rPr>
          <w:ins w:id="69" w:author="San-Juan, Martin CTR (FAA)" w:date="2025-09-22T01:24:00Z" w16du:dateUtc="2025-09-22T05:24:00Z"/>
          <w:color w:val="FF0000"/>
        </w:rPr>
      </w:pPr>
    </w:p>
    <w:p w14:paraId="12A728ED" w14:textId="77777777" w:rsidR="000E5E29" w:rsidRDefault="000E5E29" w:rsidP="002175CA">
      <w:pPr>
        <w:pStyle w:val="EditorsNote"/>
        <w:spacing w:before="120" w:after="120"/>
        <w:rPr>
          <w:ins w:id="70" w:author="San-Juan, Martin CTR (FAA)" w:date="2025-09-22T01:24:00Z" w16du:dateUtc="2025-09-22T05:24:00Z"/>
          <w:color w:val="FF0000"/>
        </w:rPr>
      </w:pPr>
    </w:p>
    <w:p w14:paraId="4582E680" w14:textId="36562C14" w:rsidR="002175CA" w:rsidRDefault="002175CA" w:rsidP="002175CA">
      <w:pPr>
        <w:pStyle w:val="EditorsNote"/>
        <w:spacing w:before="120" w:after="120"/>
        <w:rPr>
          <w:color w:val="FF0000"/>
        </w:rPr>
      </w:pPr>
      <w:r w:rsidRPr="00C56F29">
        <w:rPr>
          <w:color w:val="FF0000"/>
        </w:rPr>
        <w:t xml:space="preserve">[Editor’s note: </w:t>
      </w:r>
      <w:r>
        <w:rPr>
          <w:color w:val="FF0000"/>
        </w:rPr>
        <w:t xml:space="preserve">Draft Liaison Statement to WP5B indicates WP4C initiating an update/revision to </w:t>
      </w:r>
      <w:r w:rsidRPr="004D7AB1">
        <w:rPr>
          <w:color w:val="FF0000"/>
        </w:rPr>
        <w:t>ITU-R M.2031-1</w:t>
      </w:r>
      <w:r>
        <w:rPr>
          <w:color w:val="FF0000"/>
        </w:rPr>
        <w:t>.</w:t>
      </w:r>
      <w:r w:rsidRPr="00C56F29">
        <w:rPr>
          <w:color w:val="FF0000"/>
        </w:rPr>
        <w:t>]</w:t>
      </w:r>
    </w:p>
    <w:p w14:paraId="1F73EE35" w14:textId="07D90F45" w:rsidR="00D60995" w:rsidRPr="00D60995" w:rsidDel="004F1745" w:rsidRDefault="00D60995" w:rsidP="00D60995">
      <w:pPr>
        <w:pStyle w:val="Tabletext"/>
        <w:rPr>
          <w:del w:id="71" w:author="San-Juan, Martin CTR (FAA)" w:date="2025-09-22T01:28:00Z" w16du:dateUtc="2025-09-22T05:28:00Z"/>
        </w:rPr>
      </w:pPr>
    </w:p>
    <w:p w14:paraId="1517C774" w14:textId="77052082" w:rsidR="00AC3777" w:rsidDel="004F1745" w:rsidRDefault="00AC3777" w:rsidP="00F249BA">
      <w:pPr>
        <w:pStyle w:val="EditorsNote"/>
        <w:spacing w:before="120" w:after="120"/>
        <w:rPr>
          <w:del w:id="72" w:author="San-Juan, Martin CTR (FAA)" w:date="2025-09-22T01:28:00Z" w16du:dateUtc="2025-09-22T05:28:00Z"/>
          <w:szCs w:val="24"/>
        </w:rPr>
      </w:pPr>
    </w:p>
    <w:p w14:paraId="1DEC4366" w14:textId="3D48C6BE" w:rsidR="00550EF9" w:rsidDel="004F1745" w:rsidRDefault="00550EF9" w:rsidP="00E804B3">
      <w:pPr>
        <w:pStyle w:val="TableNo"/>
        <w:rPr>
          <w:del w:id="73" w:author="San-Juan, Martin CTR (FAA)" w:date="2025-09-22T01:28:00Z" w16du:dateUtc="2025-09-22T05:28:00Z"/>
          <w:rFonts w:eastAsia="Batang"/>
          <w:caps w:val="0"/>
          <w:sz w:val="28"/>
          <w:lang w:eastAsia="zh-CN"/>
        </w:rPr>
      </w:pPr>
      <w:del w:id="74" w:author="San-Juan, Martin CTR (FAA)" w:date="2025-09-22T01:28:00Z" w16du:dateUtc="2025-09-22T05:28:00Z">
        <w:r w:rsidDel="004F1745">
          <w:rPr>
            <w:lang w:eastAsia="zh-CN"/>
          </w:rPr>
          <w:br w:type="page"/>
        </w:r>
        <w:r w:rsidR="00E804B3" w:rsidDel="004F1745">
          <w:rPr>
            <w:rFonts w:eastAsia="Batang"/>
            <w:caps w:val="0"/>
            <w:sz w:val="28"/>
            <w:lang w:eastAsia="zh-CN"/>
          </w:rPr>
          <w:lastRenderedPageBreak/>
          <w:delText xml:space="preserve"> </w:delText>
        </w:r>
      </w:del>
    </w:p>
    <w:p w14:paraId="35FBD8F4" w14:textId="5CBEC72F" w:rsidR="005935A5" w:rsidRDefault="005935A5">
      <w:pPr>
        <w:pStyle w:val="TableNo"/>
        <w:rPr>
          <w:lang w:eastAsia="zh-CN"/>
        </w:rPr>
        <w:pPrChange w:id="75" w:author="San-Juan, Martin CTR (FAA)" w:date="2025-09-22T01:28:00Z" w16du:dateUtc="2025-09-22T05:28:00Z">
          <w:pPr>
            <w:pStyle w:val="AnnexNo"/>
          </w:pPr>
        </w:pPrChange>
      </w:pPr>
      <w:r w:rsidRPr="00C56F29">
        <w:rPr>
          <w:lang w:eastAsia="zh-CN"/>
        </w:rPr>
        <w:t xml:space="preserve">ATTACHMENT </w:t>
      </w:r>
      <w:r>
        <w:rPr>
          <w:lang w:eastAsia="zh-CN"/>
        </w:rPr>
        <w:t>3</w:t>
      </w:r>
    </w:p>
    <w:p w14:paraId="21308DFD" w14:textId="77777777" w:rsidR="00B17983" w:rsidRPr="00B17983" w:rsidRDefault="00B17983" w:rsidP="00B17983">
      <w:pPr>
        <w:rPr>
          <w:lang w:eastAsia="ja-JP"/>
        </w:rPr>
      </w:pPr>
    </w:p>
    <w:p w14:paraId="49AA69E0" w14:textId="63925421" w:rsidR="005935A5" w:rsidRDefault="005935A5" w:rsidP="005935A5">
      <w:pPr>
        <w:rPr>
          <w:rFonts w:ascii="Times New Roman Bold" w:eastAsia="Batang" w:hAnsi="Times New Roman Bold"/>
          <w:b/>
          <w:sz w:val="28"/>
          <w:lang w:eastAsia="zh-CN"/>
        </w:rPr>
      </w:pPr>
      <w:r>
        <w:rPr>
          <w:rFonts w:ascii="Times New Roman Bold" w:eastAsia="Batang" w:hAnsi="Times New Roman Bold"/>
          <w:b/>
          <w:sz w:val="28"/>
          <w:lang w:eastAsia="zh-CN"/>
        </w:rPr>
        <w:t>O</w:t>
      </w:r>
      <w:r w:rsidRPr="005935A5">
        <w:rPr>
          <w:rFonts w:ascii="Times New Roman Bold" w:eastAsia="Batang" w:hAnsi="Times New Roman Bold"/>
          <w:b/>
          <w:sz w:val="28"/>
          <w:lang w:eastAsia="zh-CN"/>
        </w:rPr>
        <w:t>utline for conducting the sharing and compatibility study of the two systems</w:t>
      </w:r>
    </w:p>
    <w:p w14:paraId="29AC8B92" w14:textId="77777777" w:rsidR="005935A5" w:rsidRDefault="005935A5" w:rsidP="005935A5">
      <w:pPr>
        <w:pStyle w:val="Heading1"/>
        <w:rPr>
          <w:lang w:eastAsia="ja-JP"/>
        </w:rPr>
      </w:pPr>
      <w:r w:rsidRPr="00C56F29">
        <w:rPr>
          <w:lang w:eastAsia="ja-JP"/>
        </w:rPr>
        <w:t>1</w:t>
      </w:r>
      <w:r w:rsidRPr="00C56F29">
        <w:rPr>
          <w:lang w:eastAsia="ja-JP"/>
        </w:rPr>
        <w:tab/>
        <w:t>Introduction and scope</w:t>
      </w:r>
    </w:p>
    <w:p w14:paraId="7C9DFCF4" w14:textId="53FE0AC9" w:rsidR="00E56591" w:rsidRPr="00E56591" w:rsidRDefault="00E56591" w:rsidP="00E56591">
      <w:pPr>
        <w:jc w:val="both"/>
        <w:rPr>
          <w:lang w:eastAsia="ja-JP"/>
        </w:rPr>
      </w:pPr>
      <w:r w:rsidRPr="005F573D">
        <w:t xml:space="preserve">At WRC-2012 it was agreed, under No. 5.443C, that the frequency band 5 030-5 091MHz could be used by the aeronautical mobile (R) service limited to internationally standardized aeronautical systems. </w:t>
      </w:r>
    </w:p>
    <w:p w14:paraId="1A1BCB71" w14:textId="2C2EECC0" w:rsidR="003C202F" w:rsidRDefault="00AE509F" w:rsidP="00AE509F">
      <w:pPr>
        <w:jc w:val="both"/>
        <w:rPr>
          <w:lang w:eastAsia="ja-JP"/>
        </w:rPr>
      </w:pPr>
      <w:r>
        <w:rPr>
          <w:lang w:eastAsia="ja-JP"/>
        </w:rPr>
        <w:t xml:space="preserve">No. </w:t>
      </w:r>
      <w:r w:rsidR="00146BD1">
        <w:rPr>
          <w:lang w:eastAsia="ja-JP"/>
        </w:rPr>
        <w:t xml:space="preserve">5.443C </w:t>
      </w:r>
      <w:r>
        <w:rPr>
          <w:lang w:eastAsia="ja-JP"/>
        </w:rPr>
        <w:t>states that “</w:t>
      </w:r>
      <w:r w:rsidR="00146BD1">
        <w:rPr>
          <w:lang w:eastAsia="ja-JP"/>
        </w:rPr>
        <w:t>Unwanted emissions from the aeronautical mobile (R) service in the frequency band 5030-5091 MHz shall be limited to protect RNSS system downlinks in the adjacent 5010-5030 MHz band. Until such time that an appropriate value is established in a relevant ITU-R Recommendation, the e.i.r.p. density limit of −75 dBW/MHz in the frequency band 5010-5030 MHz for any AM(R)S station unwanted emission should be used. (WRC-12)</w:t>
      </w:r>
      <w:r>
        <w:rPr>
          <w:lang w:eastAsia="ja-JP"/>
        </w:rPr>
        <w:t>”</w:t>
      </w:r>
    </w:p>
    <w:p w14:paraId="334B659C" w14:textId="4E287C9C" w:rsidR="00AE509F" w:rsidRDefault="00AE509F" w:rsidP="00B53D84">
      <w:pPr>
        <w:jc w:val="both"/>
        <w:rPr>
          <w:lang w:eastAsia="ja-JP"/>
        </w:rPr>
      </w:pPr>
      <w:r>
        <w:rPr>
          <w:lang w:eastAsia="ja-JP"/>
        </w:rPr>
        <w:t>It is the intention of this study to investigate the</w:t>
      </w:r>
      <w:r w:rsidR="00B53D84">
        <w:rPr>
          <w:lang w:eastAsia="ja-JP"/>
        </w:rPr>
        <w:t xml:space="preserve"> e.i.r.p. density limit that needs to be applied to the emissions of UAS CNPC (whose characteristics are provided in Attachment 1) in order to protect the RNSS whose characteristics and protection criteria are provided in Attachment 2</w:t>
      </w:r>
      <w:r w:rsidR="00DF5768">
        <w:rPr>
          <w:lang w:eastAsia="ja-JP"/>
        </w:rPr>
        <w:t xml:space="preserve"> and in so doing enable the provisional nature of the current </w:t>
      </w:r>
      <w:r w:rsidR="00CE32F5">
        <w:rPr>
          <w:lang w:eastAsia="ja-JP"/>
        </w:rPr>
        <w:t xml:space="preserve">e.i.r.p. density </w:t>
      </w:r>
      <w:r w:rsidR="00DF5768">
        <w:rPr>
          <w:lang w:eastAsia="ja-JP"/>
        </w:rPr>
        <w:t>limit to be resolved.</w:t>
      </w:r>
    </w:p>
    <w:p w14:paraId="449A5426" w14:textId="77777777" w:rsidR="00146BD1" w:rsidRDefault="00146BD1" w:rsidP="003C202F">
      <w:pPr>
        <w:rPr>
          <w:lang w:eastAsia="ja-JP"/>
        </w:rPr>
      </w:pPr>
    </w:p>
    <w:p w14:paraId="5088BA8F" w14:textId="3922401E" w:rsidR="00E56591" w:rsidRPr="00146BD1" w:rsidRDefault="00E56591" w:rsidP="003C202F">
      <w:pPr>
        <w:rPr>
          <w:b/>
          <w:bCs/>
          <w:lang w:eastAsia="ja-JP"/>
        </w:rPr>
      </w:pPr>
      <w:r w:rsidRPr="00146BD1">
        <w:rPr>
          <w:b/>
          <w:bCs/>
          <w:lang w:eastAsia="ja-JP"/>
        </w:rPr>
        <w:t>1.1</w:t>
      </w:r>
      <w:r w:rsidRPr="00146BD1">
        <w:rPr>
          <w:b/>
          <w:bCs/>
          <w:lang w:eastAsia="ja-JP"/>
        </w:rPr>
        <w:tab/>
        <w:t>RNSS a</w:t>
      </w:r>
      <w:r w:rsidR="004153DA">
        <w:rPr>
          <w:b/>
          <w:bCs/>
          <w:lang w:eastAsia="ja-JP"/>
        </w:rPr>
        <w:t>n</w:t>
      </w:r>
      <w:r w:rsidRPr="00146BD1">
        <w:rPr>
          <w:b/>
          <w:bCs/>
          <w:lang w:eastAsia="ja-JP"/>
        </w:rPr>
        <w:t xml:space="preserve">d UAS CNPC </w:t>
      </w:r>
      <w:r w:rsidR="00146BD1" w:rsidRPr="00146BD1">
        <w:rPr>
          <w:b/>
          <w:bCs/>
          <w:lang w:eastAsia="ja-JP"/>
        </w:rPr>
        <w:t>Frequency</w:t>
      </w:r>
      <w:r w:rsidRPr="00146BD1">
        <w:rPr>
          <w:b/>
          <w:bCs/>
          <w:lang w:eastAsia="ja-JP"/>
        </w:rPr>
        <w:t xml:space="preserve"> Allocation</w:t>
      </w:r>
    </w:p>
    <w:p w14:paraId="6FAE955F" w14:textId="2385BA9E" w:rsidR="005935A5" w:rsidRPr="00C56F29" w:rsidRDefault="005935A5" w:rsidP="008734FF">
      <w:pPr>
        <w:jc w:val="both"/>
        <w:rPr>
          <w:lang w:eastAsia="ja-JP"/>
        </w:rPr>
      </w:pPr>
      <w:r w:rsidRPr="00C56F29">
        <w:rPr>
          <w:lang w:eastAsia="ja-JP"/>
        </w:rPr>
        <w:t xml:space="preserve">The frequency arrangement is shown below. The </w:t>
      </w:r>
      <w:del w:id="76" w:author="San-Juan, Martin CTR (FAA)" w:date="2025-09-18T15:40:00Z" w16du:dateUtc="2025-09-18T19:40:00Z">
        <w:r w:rsidRPr="00C56F29" w:rsidDel="00CC4742">
          <w:rPr>
            <w:lang w:eastAsia="ja-JP"/>
          </w:rPr>
          <w:delText>targe</w:delText>
        </w:r>
      </w:del>
      <w:del w:id="77" w:author="San-Juan, Martin CTR (FAA)" w:date="2025-09-18T15:38:00Z" w16du:dateUtc="2025-09-18T19:38:00Z">
        <w:r w:rsidRPr="00C56F29" w:rsidDel="00C407FB">
          <w:rPr>
            <w:lang w:eastAsia="ja-JP"/>
          </w:rPr>
          <w:delText>t</w:delText>
        </w:r>
      </w:del>
      <w:del w:id="78" w:author="San-Juan, Martin CTR (FAA)" w:date="2025-09-18T15:40:00Z" w16du:dateUtc="2025-09-18T19:40:00Z">
        <w:r w:rsidRPr="00C56F29" w:rsidDel="00CC4742">
          <w:rPr>
            <w:lang w:eastAsia="ja-JP"/>
          </w:rPr>
          <w:delText xml:space="preserve"> systems</w:delText>
        </w:r>
      </w:del>
      <w:del w:id="79" w:author="San-Juan, Martin CTR (FAA)" w:date="2025-09-18T15:42:00Z" w16du:dateUtc="2025-09-18T19:42:00Z">
        <w:r w:rsidRPr="00C56F29" w:rsidDel="00C35C27">
          <w:rPr>
            <w:lang w:eastAsia="ja-JP"/>
          </w:rPr>
          <w:delText xml:space="preserve"> were</w:delText>
        </w:r>
        <w:r w:rsidRPr="00C56F29" w:rsidDel="000A6C86">
          <w:rPr>
            <w:lang w:eastAsia="ja-JP"/>
          </w:rPr>
          <w:delText xml:space="preserve"> </w:delText>
        </w:r>
      </w:del>
      <w:r w:rsidRPr="00C56F29">
        <w:rPr>
          <w:lang w:eastAsia="ja-JP"/>
        </w:rPr>
        <w:t>RNSS systems operating in the 5</w:t>
      </w:r>
      <w:r>
        <w:rPr>
          <w:lang w:eastAsia="ja-JP"/>
        </w:rPr>
        <w:t xml:space="preserve"> </w:t>
      </w:r>
      <w:r w:rsidRPr="00C56F29">
        <w:rPr>
          <w:lang w:eastAsia="ja-JP"/>
        </w:rPr>
        <w:t>010-5</w:t>
      </w:r>
      <w:r>
        <w:rPr>
          <w:lang w:eastAsia="ja-JP"/>
        </w:rPr>
        <w:t> </w:t>
      </w:r>
      <w:r w:rsidRPr="00C56F29">
        <w:rPr>
          <w:lang w:eastAsia="ja-JP"/>
        </w:rPr>
        <w:t>030</w:t>
      </w:r>
      <w:r>
        <w:rPr>
          <w:lang w:eastAsia="ja-JP"/>
        </w:rPr>
        <w:t xml:space="preserve"> </w:t>
      </w:r>
      <w:r w:rsidRPr="00C56F29">
        <w:rPr>
          <w:lang w:eastAsia="ja-JP"/>
        </w:rPr>
        <w:t>MHz frequency band</w:t>
      </w:r>
      <w:del w:id="80" w:author="San-Juan, Martin CTR (FAA)" w:date="2025-09-18T15:45:00Z" w16du:dateUtc="2025-09-18T19:45:00Z">
        <w:r w:rsidRPr="00C56F29" w:rsidDel="00304196">
          <w:rPr>
            <w:lang w:eastAsia="ja-JP"/>
          </w:rPr>
          <w:delText>,</w:delText>
        </w:r>
      </w:del>
      <w:r w:rsidRPr="00C56F29">
        <w:rPr>
          <w:lang w:eastAsia="ja-JP"/>
        </w:rPr>
        <w:t xml:space="preserve"> which is adjacent to the CNPC frequency band</w:t>
      </w:r>
      <w:ins w:id="81" w:author="USA" w:date="2025-09-22T07:48:00Z" w16du:dateUtc="2025-09-22T14:48:00Z">
        <w:r w:rsidR="008A1221">
          <w:rPr>
            <w:lang w:eastAsia="ja-JP"/>
          </w:rPr>
          <w:t>,</w:t>
        </w:r>
      </w:ins>
      <w:ins w:id="82" w:author="USA" w:date="2025-09-22T07:43:00Z" w16du:dateUtc="2025-09-22T14:43:00Z">
        <w:r w:rsidR="00897191">
          <w:rPr>
            <w:lang w:eastAsia="ja-JP"/>
          </w:rPr>
          <w:t xml:space="preserve"> </w:t>
        </w:r>
      </w:ins>
      <w:ins w:id="83" w:author="San-Juan, Martin CTR (FAA)" w:date="2025-09-18T15:43:00Z" w16du:dateUtc="2025-09-18T19:43:00Z">
        <w:r w:rsidR="000A6C86">
          <w:rPr>
            <w:lang w:eastAsia="ja-JP"/>
          </w:rPr>
          <w:t xml:space="preserve">are </w:t>
        </w:r>
      </w:ins>
      <w:ins w:id="84" w:author="San-Juan, Martin CTR (FAA)" w:date="2025-09-18T15:46:00Z" w16du:dateUtc="2025-09-18T19:46:00Z">
        <w:r w:rsidR="002C7206">
          <w:rPr>
            <w:lang w:eastAsia="ja-JP"/>
          </w:rPr>
          <w:t>to be</w:t>
        </w:r>
      </w:ins>
      <w:ins w:id="85" w:author="San-Juan, Martin CTR (FAA)" w:date="2025-09-18T15:44:00Z" w16du:dateUtc="2025-09-18T19:44:00Z">
        <w:r w:rsidR="00764C01">
          <w:rPr>
            <w:lang w:eastAsia="ja-JP"/>
          </w:rPr>
          <w:t xml:space="preserve"> protected</w:t>
        </w:r>
      </w:ins>
      <w:r w:rsidRPr="00C56F29">
        <w:rPr>
          <w:lang w:eastAsia="ja-JP"/>
        </w:rPr>
        <w:t>.</w:t>
      </w:r>
    </w:p>
    <w:p w14:paraId="17A54B0F" w14:textId="77777777" w:rsidR="005935A5" w:rsidRPr="00C56F29" w:rsidRDefault="005935A5" w:rsidP="005935A5">
      <w:pPr>
        <w:pStyle w:val="FigureNo"/>
      </w:pPr>
      <w:r w:rsidRPr="00C56F29">
        <w:t>Fig</w:t>
      </w:r>
      <w:r>
        <w:t>ure</w:t>
      </w:r>
      <w:r w:rsidRPr="00C56F29">
        <w:t xml:space="preserve"> </w:t>
      </w:r>
      <w:r w:rsidRPr="00C56F29">
        <w:fldChar w:fldCharType="begin"/>
      </w:r>
      <w:r w:rsidRPr="00C56F29">
        <w:instrText xml:space="preserve"> SEQ Fig \* ARABIC </w:instrText>
      </w:r>
      <w:r w:rsidRPr="00C56F29">
        <w:fldChar w:fldCharType="separate"/>
      </w:r>
      <w:r w:rsidRPr="00C56F29">
        <w:rPr>
          <w:noProof/>
        </w:rPr>
        <w:t>1</w:t>
      </w:r>
      <w:r w:rsidRPr="00C56F29">
        <w:fldChar w:fldCharType="end"/>
      </w:r>
    </w:p>
    <w:p w14:paraId="2CFE716A" w14:textId="0C5EF0EB" w:rsidR="00203DBA" w:rsidRPr="00203DBA" w:rsidRDefault="005935A5" w:rsidP="008918AD">
      <w:pPr>
        <w:pStyle w:val="Figuretitle"/>
        <w:rPr>
          <w:lang w:eastAsia="ja-JP"/>
        </w:rPr>
      </w:pPr>
      <w:r w:rsidRPr="00C56F29">
        <w:rPr>
          <w:lang w:eastAsia="ja-JP"/>
        </w:rPr>
        <w:t>Frequency Placement of RNSS, CNPC and AM(R)S operating in the 5</w:t>
      </w:r>
      <w:r>
        <w:rPr>
          <w:lang w:eastAsia="ja-JP"/>
        </w:rPr>
        <w:t xml:space="preserve"> </w:t>
      </w:r>
      <w:r w:rsidRPr="00C56F29">
        <w:rPr>
          <w:lang w:eastAsia="ja-JP"/>
        </w:rPr>
        <w:t>000-5</w:t>
      </w:r>
      <w:r>
        <w:rPr>
          <w:lang w:eastAsia="ja-JP"/>
        </w:rPr>
        <w:t> </w:t>
      </w:r>
      <w:r w:rsidRPr="00C56F29">
        <w:rPr>
          <w:lang w:eastAsia="ja-JP"/>
        </w:rPr>
        <w:t>150</w:t>
      </w:r>
      <w:r>
        <w:rPr>
          <w:lang w:eastAsia="ja-JP"/>
        </w:rPr>
        <w:t xml:space="preserve"> </w:t>
      </w:r>
      <w:r w:rsidRPr="00C56F29">
        <w:rPr>
          <w:lang w:eastAsia="ja-JP"/>
        </w:rPr>
        <w:t>MHz</w:t>
      </w:r>
      <w:r w:rsidR="00203DBA">
        <w:rPr>
          <w:lang w:eastAsia="ja-JP"/>
        </w:rPr>
        <w:t xml:space="preserve"> frequency band</w:t>
      </w:r>
    </w:p>
    <w:p w14:paraId="38ECFD86" w14:textId="77777777" w:rsidR="005935A5" w:rsidRDefault="005935A5" w:rsidP="005935A5">
      <w:pPr>
        <w:pStyle w:val="Figure"/>
      </w:pPr>
      <w:r w:rsidRPr="00C56F29">
        <w:rPr>
          <w:noProof/>
        </w:rPr>
        <w:drawing>
          <wp:inline distT="0" distB="0" distL="0" distR="0" wp14:anchorId="6E70281C" wp14:editId="5FBFB7AD">
            <wp:extent cx="5216525" cy="1780325"/>
            <wp:effectExtent l="0" t="0" r="0" b="0"/>
            <wp:docPr id="737190688" name="図 1" descr="A picture containing shap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347308" name="図 1" descr="A picture containing shape&#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30915" cy="1785236"/>
                    </a:xfrm>
                    <a:prstGeom prst="rect">
                      <a:avLst/>
                    </a:prstGeom>
                    <a:noFill/>
                    <a:ln>
                      <a:noFill/>
                    </a:ln>
                  </pic:spPr>
                </pic:pic>
              </a:graphicData>
            </a:graphic>
          </wp:inline>
        </w:drawing>
      </w:r>
    </w:p>
    <w:p w14:paraId="30C6799F" w14:textId="77777777" w:rsidR="00203DBA" w:rsidRPr="00203DBA" w:rsidRDefault="00203DBA" w:rsidP="00203DBA"/>
    <w:p w14:paraId="76C6D977" w14:textId="729E8DAD" w:rsidR="005935A5" w:rsidRPr="003B2F0F" w:rsidRDefault="005935A5" w:rsidP="005935A5">
      <w:pPr>
        <w:pStyle w:val="Note"/>
        <w:jc w:val="both"/>
      </w:pPr>
      <w:r w:rsidRPr="003B2F0F">
        <w:lastRenderedPageBreak/>
        <w:t xml:space="preserve">NOTE 1: Compatibility studies among </w:t>
      </w:r>
      <w:r w:rsidR="00203DBA">
        <w:t xml:space="preserve">UAS </w:t>
      </w:r>
      <w:r w:rsidRPr="003B2F0F">
        <w:t>CNPC systems are currently being conducted mainly by aeronautical standardization bodies and are outside the scope of this shared-use study.</w:t>
      </w:r>
    </w:p>
    <w:p w14:paraId="459197A0" w14:textId="77777777" w:rsidR="005935A5" w:rsidRPr="003B2F0F" w:rsidRDefault="005935A5" w:rsidP="005935A5">
      <w:pPr>
        <w:pStyle w:val="Note"/>
        <w:jc w:val="both"/>
      </w:pPr>
      <w:r w:rsidRPr="003B2F0F">
        <w:t>NOTE 2: RNSS (UL) in the 5</w:t>
      </w:r>
      <w:r>
        <w:t xml:space="preserve"> </w:t>
      </w:r>
      <w:r w:rsidRPr="003B2F0F">
        <w:t>000-5</w:t>
      </w:r>
      <w:r>
        <w:t xml:space="preserve"> </w:t>
      </w:r>
      <w:r w:rsidRPr="003B2F0F">
        <w:t>010 MHz frequency range is out of scope as there is sufficient frequency separation.</w:t>
      </w:r>
    </w:p>
    <w:p w14:paraId="7D72B674" w14:textId="77777777" w:rsidR="005935A5" w:rsidRPr="002B5E21" w:rsidRDefault="005935A5" w:rsidP="005935A5">
      <w:pPr>
        <w:pStyle w:val="EditorsNote"/>
        <w:jc w:val="both"/>
        <w:rPr>
          <w:color w:val="FF0000"/>
          <w:lang w:eastAsia="ja-JP"/>
        </w:rPr>
      </w:pPr>
      <w:r w:rsidRPr="002B5E21">
        <w:rPr>
          <w:color w:val="FF0000"/>
          <w:lang w:eastAsia="ja-JP"/>
        </w:rPr>
        <w:t xml:space="preserve">[Editor's Note: There is an AM(R)S system operating at 5 010-5 030 MHz and 5 091-5 150 MHz called AeroMACS. However, its operational status is still under investigation and will be addressed in a future WP 5B meeting.] </w:t>
      </w:r>
    </w:p>
    <w:p w14:paraId="67378DA1" w14:textId="524EDD3E" w:rsidR="005935A5" w:rsidRDefault="005935A5" w:rsidP="00894910">
      <w:pPr>
        <w:pStyle w:val="Heading1"/>
        <w:tabs>
          <w:tab w:val="left" w:pos="865"/>
        </w:tabs>
        <w:rPr>
          <w:lang w:eastAsia="ja-JP"/>
        </w:rPr>
      </w:pPr>
      <w:r w:rsidRPr="00C56F29">
        <w:rPr>
          <w:lang w:eastAsia="ja-JP"/>
        </w:rPr>
        <w:t>2</w:t>
      </w:r>
      <w:r w:rsidRPr="00C56F29">
        <w:rPr>
          <w:lang w:eastAsia="ja-JP"/>
        </w:rPr>
        <w:tab/>
      </w:r>
      <w:r w:rsidR="00112B01">
        <w:rPr>
          <w:lang w:eastAsia="ja-JP"/>
        </w:rPr>
        <w:t xml:space="preserve">Terrestrial </w:t>
      </w:r>
      <w:r w:rsidR="004153DA">
        <w:rPr>
          <w:lang w:eastAsia="ja-JP"/>
        </w:rPr>
        <w:t xml:space="preserve">CNPC Link </w:t>
      </w:r>
      <w:r w:rsidRPr="00C56F29">
        <w:rPr>
          <w:lang w:eastAsia="ja-JP"/>
        </w:rPr>
        <w:t>Compatibility studies</w:t>
      </w:r>
      <w:r w:rsidR="004153DA">
        <w:rPr>
          <w:lang w:eastAsia="ja-JP"/>
        </w:rPr>
        <w:t xml:space="preserve"> with </w:t>
      </w:r>
      <w:r w:rsidR="006203FB">
        <w:rPr>
          <w:lang w:eastAsia="ja-JP"/>
        </w:rPr>
        <w:t>RNSS</w:t>
      </w:r>
    </w:p>
    <w:p w14:paraId="6200C828" w14:textId="5A1E6DB5" w:rsidR="00C42878" w:rsidRDefault="00CF524C" w:rsidP="00CC2712">
      <w:pPr>
        <w:rPr>
          <w:ins w:id="86" w:author="San-Juan, Martin CTR (FAA)" w:date="2025-09-18T16:38:00Z" w16du:dateUtc="2025-09-18T20:38:00Z"/>
          <w:lang w:eastAsia="ja-JP"/>
        </w:rPr>
      </w:pPr>
      <w:ins w:id="87" w:author="San-Juan, Martin CTR (FAA)" w:date="2025-09-18T15:52:00Z" w16du:dateUtc="2025-09-18T19:52:00Z">
        <w:r>
          <w:rPr>
            <w:lang w:eastAsia="ja-JP"/>
          </w:rPr>
          <w:t>In this section, the terrestrial control and non-payload communication link</w:t>
        </w:r>
      </w:ins>
      <w:ins w:id="88" w:author="San-Juan, Martin CTR (FAA)" w:date="2025-09-18T15:53:00Z" w16du:dateUtc="2025-09-18T19:53:00Z">
        <w:r w:rsidR="00793637">
          <w:rPr>
            <w:lang w:eastAsia="ja-JP"/>
          </w:rPr>
          <w:t xml:space="preserve"> consist</w:t>
        </w:r>
      </w:ins>
      <w:ins w:id="89" w:author="San-Juan, Martin CTR (FAA)" w:date="2025-09-18T16:14:00Z" w16du:dateUtc="2025-09-18T20:14:00Z">
        <w:r w:rsidR="00485DF3">
          <w:rPr>
            <w:lang w:eastAsia="ja-JP"/>
          </w:rPr>
          <w:t>s</w:t>
        </w:r>
      </w:ins>
      <w:ins w:id="90" w:author="San-Juan, Martin CTR (FAA)" w:date="2025-09-18T15:53:00Z" w16du:dateUtc="2025-09-18T19:53:00Z">
        <w:r w:rsidR="00793637">
          <w:rPr>
            <w:lang w:eastAsia="ja-JP"/>
          </w:rPr>
          <w:t xml:space="preserve"> of a singl</w:t>
        </w:r>
      </w:ins>
      <w:ins w:id="91" w:author="San-Juan, Martin CTR (FAA)" w:date="2025-09-18T15:54:00Z" w16du:dateUtc="2025-09-18T19:54:00Z">
        <w:r w:rsidR="00793637">
          <w:rPr>
            <w:lang w:eastAsia="ja-JP"/>
          </w:rPr>
          <w:t>e</w:t>
        </w:r>
      </w:ins>
      <w:ins w:id="92" w:author="USA" w:date="2025-09-22T07:44:00Z" w16du:dateUtc="2025-09-22T14:44:00Z">
        <w:r w:rsidR="00C02EDF">
          <w:rPr>
            <w:lang w:eastAsia="ja-JP"/>
          </w:rPr>
          <w:t xml:space="preserve"> ground radio system</w:t>
        </w:r>
      </w:ins>
      <w:ins w:id="93" w:author="San-Juan, Martin CTR (FAA)" w:date="2025-09-18T15:54:00Z" w16du:dateUtc="2025-09-18T19:54:00Z">
        <w:r w:rsidR="00793637">
          <w:rPr>
            <w:lang w:eastAsia="ja-JP"/>
          </w:rPr>
          <w:t xml:space="preserve">, or a network of multiple </w:t>
        </w:r>
      </w:ins>
      <w:ins w:id="94" w:author="San-Juan, Martin CTR (FAA)" w:date="2025-09-18T15:55:00Z" w16du:dateUtc="2025-09-18T19:55:00Z">
        <w:r w:rsidR="00793637">
          <w:rPr>
            <w:lang w:eastAsia="ja-JP"/>
          </w:rPr>
          <w:t xml:space="preserve">ground radio systems </w:t>
        </w:r>
      </w:ins>
      <w:ins w:id="95" w:author="San-Juan, Martin CTR (FAA)" w:date="2025-09-18T15:56:00Z" w16du:dateUtc="2025-09-18T19:56:00Z">
        <w:r w:rsidR="00C42878">
          <w:rPr>
            <w:lang w:eastAsia="ja-JP"/>
          </w:rPr>
          <w:t>in a CNPC link with a single or multiple UA</w:t>
        </w:r>
      </w:ins>
      <w:ins w:id="96" w:author="San-Juan, Martin CTR (FAA)" w:date="2025-09-18T15:57:00Z" w16du:dateUtc="2025-09-18T19:57:00Z">
        <w:r w:rsidR="00C42878">
          <w:rPr>
            <w:lang w:eastAsia="ja-JP"/>
          </w:rPr>
          <w:t>s.</w:t>
        </w:r>
      </w:ins>
      <w:ins w:id="97" w:author="San-Juan, Martin CTR (FAA)" w:date="2025-09-18T16:00:00Z" w16du:dateUtc="2025-09-18T20:00:00Z">
        <w:r w:rsidR="001135B6">
          <w:rPr>
            <w:lang w:eastAsia="ja-JP"/>
          </w:rPr>
          <w:t xml:space="preserve">  </w:t>
        </w:r>
      </w:ins>
      <w:ins w:id="98" w:author="San-Juan, Martin CTR (FAA)" w:date="2025-09-19T17:36:00Z" w16du:dateUtc="2025-09-19T21:36:00Z">
        <w:r w:rsidR="002D3503">
          <w:rPr>
            <w:lang w:eastAsia="ja-JP"/>
          </w:rPr>
          <w:t>A sharing study</w:t>
        </w:r>
      </w:ins>
      <w:ins w:id="99" w:author="San-Juan, Martin CTR (FAA)" w:date="2025-09-18T16:00:00Z" w16du:dateUtc="2025-09-18T20:00:00Z">
        <w:r w:rsidR="001135B6">
          <w:rPr>
            <w:lang w:eastAsia="ja-JP"/>
          </w:rPr>
          <w:t xml:space="preserve"> will be </w:t>
        </w:r>
      </w:ins>
      <w:ins w:id="100" w:author="San-Juan, Martin CTR (FAA)" w:date="2025-09-18T16:01:00Z" w16du:dateUtc="2025-09-18T20:01:00Z">
        <w:r w:rsidR="001135B6">
          <w:rPr>
            <w:lang w:eastAsia="ja-JP"/>
          </w:rPr>
          <w:t>conducted to protect the following</w:t>
        </w:r>
      </w:ins>
      <w:ins w:id="101" w:author="San-Juan, Martin CTR (FAA)" w:date="2025-09-18T15:57:00Z" w16du:dateUtc="2025-09-18T19:57:00Z">
        <w:r w:rsidR="00E83281">
          <w:rPr>
            <w:lang w:eastAsia="ja-JP"/>
          </w:rPr>
          <w:t xml:space="preserve"> R</w:t>
        </w:r>
      </w:ins>
      <w:ins w:id="102" w:author="San-Juan, Martin CTR (FAA)" w:date="2025-09-18T15:58:00Z" w16du:dateUtc="2025-09-18T19:58:00Z">
        <w:r w:rsidR="00E83281">
          <w:rPr>
            <w:lang w:eastAsia="ja-JP"/>
          </w:rPr>
          <w:t>NSS services</w:t>
        </w:r>
      </w:ins>
      <w:ins w:id="103" w:author="San-Juan, Martin CTR (FAA)" w:date="2025-09-18T16:01:00Z" w16du:dateUtc="2025-09-18T20:01:00Z">
        <w:r w:rsidR="001135B6">
          <w:rPr>
            <w:lang w:eastAsia="ja-JP"/>
          </w:rPr>
          <w:t xml:space="preserve">:  </w:t>
        </w:r>
      </w:ins>
      <w:ins w:id="104" w:author="San-Juan, Martin CTR (FAA)" w:date="2025-09-18T15:59:00Z" w16du:dateUtc="2025-09-18T19:59:00Z">
        <w:r w:rsidR="005124E9">
          <w:rPr>
            <w:lang w:eastAsia="ja-JP"/>
          </w:rPr>
          <w:t xml:space="preserve">service links which </w:t>
        </w:r>
      </w:ins>
      <w:ins w:id="105" w:author="San-Juan, Martin CTR (FAA)" w:date="2025-09-18T16:03:00Z" w16du:dateUtc="2025-09-18T20:03:00Z">
        <w:r w:rsidR="00EB2A5D">
          <w:rPr>
            <w:lang w:eastAsia="ja-JP"/>
          </w:rPr>
          <w:t>provide the end-user services</w:t>
        </w:r>
      </w:ins>
      <w:ins w:id="106" w:author="San-Juan, Martin CTR (FAA)" w:date="2025-09-18T16:00:00Z" w16du:dateUtc="2025-09-18T20:00:00Z">
        <w:r w:rsidR="005124E9">
          <w:rPr>
            <w:lang w:eastAsia="ja-JP"/>
          </w:rPr>
          <w:t xml:space="preserve">, and the feeder links </w:t>
        </w:r>
      </w:ins>
      <w:ins w:id="107" w:author="San-Juan, Martin CTR (FAA)" w:date="2025-09-18T16:03:00Z" w16du:dateUtc="2025-09-18T20:03:00Z">
        <w:r w:rsidR="001E57A3">
          <w:rPr>
            <w:lang w:eastAsia="ja-JP"/>
          </w:rPr>
          <w:t>which</w:t>
        </w:r>
      </w:ins>
      <w:ins w:id="108" w:author="San-Juan, Martin CTR (FAA)" w:date="2025-09-18T16:02:00Z" w16du:dateUtc="2025-09-18T20:02:00Z">
        <w:r w:rsidR="00EB2A5D">
          <w:rPr>
            <w:lang w:eastAsia="ja-JP"/>
          </w:rPr>
          <w:t xml:space="preserve"> support control and maintenance of the </w:t>
        </w:r>
      </w:ins>
      <w:ins w:id="109" w:author="San-Juan, Martin CTR (FAA)" w:date="2025-09-18T16:50:00Z" w16du:dateUtc="2025-09-18T20:50:00Z">
        <w:r w:rsidR="007C0C14">
          <w:rPr>
            <w:lang w:eastAsia="ja-JP"/>
          </w:rPr>
          <w:t xml:space="preserve">RNSS </w:t>
        </w:r>
      </w:ins>
      <w:ins w:id="110" w:author="San-Juan, Martin CTR (FAA)" w:date="2025-09-18T16:03:00Z" w16du:dateUtc="2025-09-18T20:03:00Z">
        <w:r w:rsidR="00EB2A5D">
          <w:rPr>
            <w:lang w:eastAsia="ja-JP"/>
          </w:rPr>
          <w:t>satellite constellation.</w:t>
        </w:r>
      </w:ins>
      <w:ins w:id="111" w:author="San-Juan, Martin CTR (FAA)" w:date="2025-09-18T16:11:00Z" w16du:dateUtc="2025-09-18T20:11:00Z">
        <w:r w:rsidR="00943780">
          <w:rPr>
            <w:lang w:eastAsia="ja-JP"/>
          </w:rPr>
          <w:t xml:space="preserve">  </w:t>
        </w:r>
      </w:ins>
      <w:ins w:id="112" w:author="San-Juan, Martin CTR (FAA)" w:date="2025-09-19T17:36:00Z" w16du:dateUtc="2025-09-19T21:36:00Z">
        <w:r w:rsidR="00C90C48">
          <w:rPr>
            <w:lang w:eastAsia="ja-JP"/>
          </w:rPr>
          <w:t>Th</w:t>
        </w:r>
      </w:ins>
      <w:ins w:id="113" w:author="San-Juan, Martin CTR (FAA)" w:date="2025-09-19T17:37:00Z" w16du:dateUtc="2025-09-19T21:37:00Z">
        <w:r w:rsidR="00C90C48">
          <w:rPr>
            <w:lang w:eastAsia="ja-JP"/>
          </w:rPr>
          <w:t xml:space="preserve">is study will focus on protecting the </w:t>
        </w:r>
      </w:ins>
      <w:ins w:id="114" w:author="San-Juan, Martin CTR (FAA)" w:date="2025-09-19T17:42:00Z" w16du:dateUtc="2025-09-19T21:42:00Z">
        <w:r w:rsidR="004272A8">
          <w:rPr>
            <w:lang w:eastAsia="ja-JP"/>
          </w:rPr>
          <w:t xml:space="preserve">downlink portion (space-to-earth) of the RNSS services, which is </w:t>
        </w:r>
      </w:ins>
      <w:ins w:id="115" w:author="San-Juan, Martin CTR (FAA)" w:date="2025-09-19T17:43:00Z" w16du:dateUtc="2025-09-19T21:43:00Z">
        <w:r w:rsidR="002912ED">
          <w:rPr>
            <w:lang w:eastAsia="ja-JP"/>
          </w:rPr>
          <w:t xml:space="preserve">allocated </w:t>
        </w:r>
      </w:ins>
      <w:ins w:id="116" w:author="San-Juan, Martin CTR (FAA)" w:date="2025-09-19T17:38:00Z" w16du:dateUtc="2025-09-19T21:38:00Z">
        <w:r w:rsidR="00A06783">
          <w:rPr>
            <w:lang w:eastAsia="ja-JP"/>
          </w:rPr>
          <w:t xml:space="preserve">in the </w:t>
        </w:r>
      </w:ins>
      <w:ins w:id="117" w:author="San-Juan, Martin CTR (FAA)" w:date="2025-09-19T17:37:00Z" w16du:dateUtc="2025-09-19T21:37:00Z">
        <w:r w:rsidR="00C90C48">
          <w:rPr>
            <w:lang w:eastAsia="ja-JP"/>
          </w:rPr>
          <w:t>band</w:t>
        </w:r>
      </w:ins>
      <w:ins w:id="118" w:author="San-Juan, Martin CTR (FAA)" w:date="2025-09-19T17:39:00Z" w16du:dateUtc="2025-09-19T21:39:00Z">
        <w:r w:rsidR="00F359C9">
          <w:rPr>
            <w:lang w:eastAsia="ja-JP"/>
          </w:rPr>
          <w:t xml:space="preserve"> </w:t>
        </w:r>
      </w:ins>
      <w:ins w:id="119" w:author="San-Juan, Martin CTR (FAA)" w:date="2025-09-19T17:40:00Z" w16du:dateUtc="2025-09-19T21:40:00Z">
        <w:r w:rsidR="00C33DFC">
          <w:rPr>
            <w:lang w:eastAsia="ja-JP"/>
          </w:rPr>
          <w:t>adjacent to the</w:t>
        </w:r>
      </w:ins>
      <w:ins w:id="120" w:author="San-Juan, Martin CTR (FAA)" w:date="2025-09-19T17:39:00Z" w16du:dateUtc="2025-09-19T21:39:00Z">
        <w:r w:rsidR="00F359C9">
          <w:rPr>
            <w:lang w:eastAsia="ja-JP"/>
          </w:rPr>
          <w:t xml:space="preserve"> CNPC frequenc</w:t>
        </w:r>
      </w:ins>
      <w:ins w:id="121" w:author="San-Juan, Martin CTR (FAA)" w:date="2025-09-19T17:43:00Z" w16du:dateUtc="2025-09-19T21:43:00Z">
        <w:r w:rsidR="004272A8">
          <w:rPr>
            <w:lang w:eastAsia="ja-JP"/>
          </w:rPr>
          <w:t>ies</w:t>
        </w:r>
      </w:ins>
      <w:ins w:id="122" w:author="San-Juan, Martin CTR (FAA)" w:date="2025-09-19T17:44:00Z" w16du:dateUtc="2025-09-19T21:44:00Z">
        <w:r w:rsidR="00C750E0">
          <w:rPr>
            <w:lang w:eastAsia="ja-JP"/>
          </w:rPr>
          <w:t xml:space="preserve"> as seen in the previous section</w:t>
        </w:r>
      </w:ins>
      <w:ins w:id="123" w:author="San-Juan, Martin CTR (FAA)" w:date="2025-09-18T16:13:00Z" w16du:dateUtc="2025-09-18T20:13:00Z">
        <w:r w:rsidR="00943780">
          <w:rPr>
            <w:lang w:eastAsia="ja-JP"/>
          </w:rPr>
          <w:t>.</w:t>
        </w:r>
      </w:ins>
    </w:p>
    <w:p w14:paraId="7E6420CB" w14:textId="088E89A2" w:rsidR="00AB10DE" w:rsidRDefault="00CC66B7" w:rsidP="00CC2712">
      <w:pPr>
        <w:rPr>
          <w:ins w:id="124" w:author="San-Juan, Martin CTR (FAA)" w:date="2025-09-19T22:00:00Z" w16du:dateUtc="2025-09-20T02:00:00Z"/>
          <w:lang w:eastAsia="ja-JP"/>
        </w:rPr>
      </w:pPr>
      <w:ins w:id="125" w:author="San-Juan, Martin CTR (FAA)" w:date="2025-09-18T16:38:00Z" w16du:dateUtc="2025-09-18T20:38:00Z">
        <w:r>
          <w:rPr>
            <w:lang w:eastAsia="ja-JP"/>
          </w:rPr>
          <w:t xml:space="preserve">The </w:t>
        </w:r>
      </w:ins>
      <w:ins w:id="126" w:author="San-Juan, Martin CTR (FAA)" w:date="2025-09-18T16:56:00Z" w16du:dateUtc="2025-09-18T20:56:00Z">
        <w:r w:rsidR="00F437D2">
          <w:rPr>
            <w:lang w:eastAsia="ja-JP"/>
          </w:rPr>
          <w:t xml:space="preserve">sharing </w:t>
        </w:r>
      </w:ins>
      <w:ins w:id="127" w:author="San-Juan, Martin CTR (FAA)" w:date="2025-09-18T16:38:00Z" w16du:dateUtc="2025-09-18T20:38:00Z">
        <w:r>
          <w:rPr>
            <w:lang w:eastAsia="ja-JP"/>
          </w:rPr>
          <w:t xml:space="preserve">study </w:t>
        </w:r>
      </w:ins>
      <w:ins w:id="128" w:author="San-Juan, Martin CTR (FAA)" w:date="2025-09-18T16:43:00Z" w16du:dateUtc="2025-09-18T20:43:00Z">
        <w:r w:rsidR="000D08B5">
          <w:rPr>
            <w:lang w:eastAsia="ja-JP"/>
          </w:rPr>
          <w:t>intends to provide insights for resolving</w:t>
        </w:r>
      </w:ins>
      <w:ins w:id="129" w:author="San-Juan, Martin CTR (FAA)" w:date="2025-09-18T16:44:00Z" w16du:dateUtc="2025-09-18T20:44:00Z">
        <w:r w:rsidR="000D08B5">
          <w:rPr>
            <w:lang w:eastAsia="ja-JP"/>
          </w:rPr>
          <w:t xml:space="preserve"> the provisional nature of the current e.i.r.p. density limit</w:t>
        </w:r>
      </w:ins>
      <w:ins w:id="130" w:author="San-Juan, Martin CTR (FAA)" w:date="2025-09-18T16:45:00Z" w16du:dateUtc="2025-09-18T20:45:00Z">
        <w:r w:rsidR="00936B8F">
          <w:rPr>
            <w:lang w:eastAsia="ja-JP"/>
          </w:rPr>
          <w:t xml:space="preserve"> of −75 dBW/MHz </w:t>
        </w:r>
      </w:ins>
      <w:ins w:id="131" w:author="San-Juan, Martin CTR (FAA)" w:date="2025-09-18T16:51:00Z" w16du:dateUtc="2025-09-18T20:51:00Z">
        <w:r w:rsidR="00A0356C">
          <w:rPr>
            <w:lang w:eastAsia="ja-JP"/>
          </w:rPr>
          <w:t>of</w:t>
        </w:r>
      </w:ins>
      <w:ins w:id="132" w:author="San-Juan, Martin CTR (FAA)" w:date="2025-09-18T16:47:00Z" w16du:dateUtc="2025-09-18T20:47:00Z">
        <w:r w:rsidR="001C4027">
          <w:rPr>
            <w:lang w:eastAsia="ja-JP"/>
          </w:rPr>
          <w:t xml:space="preserve"> terrestrial CNPC link</w:t>
        </w:r>
      </w:ins>
      <w:ins w:id="133" w:author="San-Juan, Martin CTR (FAA)" w:date="2025-09-18T16:51:00Z" w16du:dateUtc="2025-09-18T20:51:00Z">
        <w:r w:rsidR="00A0356C">
          <w:rPr>
            <w:lang w:eastAsia="ja-JP"/>
          </w:rPr>
          <w:t xml:space="preserve"> unwanted emissions</w:t>
        </w:r>
      </w:ins>
      <w:ins w:id="134" w:author="San-Juan, Martin CTR (FAA)" w:date="2025-09-18T16:47:00Z" w16du:dateUtc="2025-09-18T20:47:00Z">
        <w:r w:rsidR="001C4027">
          <w:rPr>
            <w:lang w:eastAsia="ja-JP"/>
          </w:rPr>
          <w:t xml:space="preserve"> to adequate</w:t>
        </w:r>
      </w:ins>
      <w:ins w:id="135" w:author="San-Juan, Martin CTR (FAA)" w:date="2025-09-18T16:48:00Z" w16du:dateUtc="2025-09-18T20:48:00Z">
        <w:r w:rsidR="001C4027">
          <w:rPr>
            <w:lang w:eastAsia="ja-JP"/>
          </w:rPr>
          <w:t>ly protect RNSS services operating in</w:t>
        </w:r>
      </w:ins>
      <w:ins w:id="136" w:author="San-Juan, Martin CTR (FAA)" w:date="2025-09-18T16:45:00Z" w16du:dateUtc="2025-09-18T20:45:00Z">
        <w:r w:rsidR="00936B8F">
          <w:rPr>
            <w:lang w:eastAsia="ja-JP"/>
          </w:rPr>
          <w:t xml:space="preserve"> the</w:t>
        </w:r>
      </w:ins>
      <w:ins w:id="137" w:author="San-Juan, Martin CTR (FAA)" w:date="2025-09-18T16:48:00Z" w16du:dateUtc="2025-09-18T20:48:00Z">
        <w:r w:rsidR="001C4027">
          <w:rPr>
            <w:lang w:eastAsia="ja-JP"/>
          </w:rPr>
          <w:t xml:space="preserve"> adjacent</w:t>
        </w:r>
      </w:ins>
      <w:ins w:id="138" w:author="San-Juan, Martin CTR (FAA)" w:date="2025-09-18T16:45:00Z" w16du:dateUtc="2025-09-18T20:45:00Z">
        <w:r w:rsidR="00936B8F">
          <w:rPr>
            <w:lang w:eastAsia="ja-JP"/>
          </w:rPr>
          <w:t xml:space="preserve"> frequency band </w:t>
        </w:r>
      </w:ins>
      <w:ins w:id="139" w:author="San-Juan, Martin CTR (FAA)" w:date="2025-09-18T16:48:00Z" w16du:dateUtc="2025-09-18T20:48:00Z">
        <w:r w:rsidR="001C4027">
          <w:rPr>
            <w:lang w:eastAsia="ja-JP"/>
          </w:rPr>
          <w:t xml:space="preserve">of </w:t>
        </w:r>
      </w:ins>
      <w:ins w:id="140" w:author="San-Juan, Martin CTR (FAA)" w:date="2025-09-18T16:45:00Z" w16du:dateUtc="2025-09-18T20:45:00Z">
        <w:r w:rsidR="00936B8F">
          <w:rPr>
            <w:lang w:eastAsia="ja-JP"/>
          </w:rPr>
          <w:t>5010-5030</w:t>
        </w:r>
      </w:ins>
      <w:ins w:id="141" w:author="USA" w:date="2025-09-22T07:45:00Z" w16du:dateUtc="2025-09-22T14:45:00Z">
        <w:r w:rsidR="00C02EDF">
          <w:rPr>
            <w:lang w:eastAsia="ja-JP"/>
          </w:rPr>
          <w:t xml:space="preserve"> </w:t>
        </w:r>
      </w:ins>
      <w:ins w:id="142" w:author="San-Juan, Martin CTR (FAA)" w:date="2025-09-18T16:48:00Z" w16du:dateUtc="2025-09-18T20:48:00Z">
        <w:r w:rsidR="001C4027">
          <w:rPr>
            <w:lang w:eastAsia="ja-JP"/>
          </w:rPr>
          <w:t>M</w:t>
        </w:r>
      </w:ins>
      <w:ins w:id="143" w:author="USA" w:date="2025-09-22T07:45:00Z" w16du:dateUtc="2025-09-22T14:45:00Z">
        <w:r w:rsidR="00C02EDF">
          <w:rPr>
            <w:lang w:eastAsia="ja-JP"/>
          </w:rPr>
          <w:t>Hz</w:t>
        </w:r>
      </w:ins>
      <w:ins w:id="144" w:author="San-Juan, Martin CTR (FAA)" w:date="2025-09-18T16:52:00Z" w16du:dateUtc="2025-09-18T20:52:00Z">
        <w:r w:rsidR="00FD6596">
          <w:rPr>
            <w:lang w:eastAsia="ja-JP"/>
          </w:rPr>
          <w:t xml:space="preserve">.  </w:t>
        </w:r>
      </w:ins>
      <w:ins w:id="145" w:author="San-Juan, Martin CTR (FAA)" w:date="2025-09-18T17:14:00Z" w16du:dateUtc="2025-09-18T21:14:00Z">
        <w:r w:rsidR="002E62CC">
          <w:rPr>
            <w:lang w:eastAsia="ja-JP"/>
          </w:rPr>
          <w:t xml:space="preserve">The overall RF environment consists of </w:t>
        </w:r>
        <w:r w:rsidR="002A1842">
          <w:rPr>
            <w:lang w:eastAsia="ja-JP"/>
          </w:rPr>
          <w:t xml:space="preserve">multiple GRS stations </w:t>
        </w:r>
      </w:ins>
      <w:ins w:id="146" w:author="San-Juan, Martin CTR (FAA)" w:date="2025-09-18T17:19:00Z" w16du:dateUtc="2025-09-18T21:19:00Z">
        <w:r w:rsidR="001C4E99">
          <w:rPr>
            <w:lang w:eastAsia="ja-JP"/>
          </w:rPr>
          <w:t xml:space="preserve">in a network </w:t>
        </w:r>
      </w:ins>
      <w:ins w:id="147" w:author="San-Juan, Martin CTR (FAA)" w:date="2025-09-18T17:14:00Z" w16du:dateUtc="2025-09-18T21:14:00Z">
        <w:r w:rsidR="002A1842">
          <w:rPr>
            <w:lang w:eastAsia="ja-JP"/>
          </w:rPr>
          <w:t xml:space="preserve">providing CNPC links to multiple UAs in a specific area where other multiple ground and airborne </w:t>
        </w:r>
      </w:ins>
      <w:ins w:id="148" w:author="San-Juan, Martin CTR (FAA)" w:date="2025-09-18T17:15:00Z" w16du:dateUtc="2025-09-18T21:15:00Z">
        <w:r w:rsidR="006B0773">
          <w:rPr>
            <w:lang w:eastAsia="ja-JP"/>
          </w:rPr>
          <w:t xml:space="preserve">mobile </w:t>
        </w:r>
      </w:ins>
      <w:ins w:id="149" w:author="San-Juan, Martin CTR (FAA)" w:date="2025-09-18T17:14:00Z" w16du:dateUtc="2025-09-18T21:14:00Z">
        <w:r w:rsidR="002A1842">
          <w:rPr>
            <w:lang w:eastAsia="ja-JP"/>
          </w:rPr>
          <w:t xml:space="preserve">vehicles utilize RNSS </w:t>
        </w:r>
      </w:ins>
      <w:ins w:id="150" w:author="San-Juan, Martin CTR (FAA)" w:date="2025-09-18T17:15:00Z" w16du:dateUtc="2025-09-18T21:15:00Z">
        <w:r w:rsidR="006B0773">
          <w:rPr>
            <w:lang w:eastAsia="ja-JP"/>
          </w:rPr>
          <w:t xml:space="preserve">end-user </w:t>
        </w:r>
      </w:ins>
      <w:ins w:id="151" w:author="San-Juan, Martin CTR (FAA)" w:date="2025-09-18T17:14:00Z" w16du:dateUtc="2025-09-18T21:14:00Z">
        <w:r w:rsidR="002A1842">
          <w:rPr>
            <w:lang w:eastAsia="ja-JP"/>
          </w:rPr>
          <w:t>services.</w:t>
        </w:r>
      </w:ins>
      <w:ins w:id="152" w:author="San-Juan, Martin CTR (FAA)" w:date="2025-09-18T17:15:00Z" w16du:dateUtc="2025-09-18T21:15:00Z">
        <w:r w:rsidR="006B0773">
          <w:rPr>
            <w:lang w:eastAsia="ja-JP"/>
          </w:rPr>
          <w:t xml:space="preserve">  A single </w:t>
        </w:r>
      </w:ins>
      <w:ins w:id="153" w:author="San-Juan, Martin CTR (FAA)" w:date="2025-09-18T17:16:00Z" w16du:dateUtc="2025-09-18T21:16:00Z">
        <w:r w:rsidR="006B0773">
          <w:rPr>
            <w:lang w:eastAsia="ja-JP"/>
          </w:rPr>
          <w:t xml:space="preserve">fixed </w:t>
        </w:r>
        <w:r w:rsidR="00947CD4">
          <w:rPr>
            <w:lang w:eastAsia="ja-JP"/>
          </w:rPr>
          <w:t>ground RNSS feeder station also exists in the specific area of the RF</w:t>
        </w:r>
      </w:ins>
      <w:ins w:id="154" w:author="San-Juan, Martin CTR (FAA)" w:date="2025-09-18T17:17:00Z" w16du:dateUtc="2025-09-18T21:17:00Z">
        <w:r w:rsidR="00947CD4">
          <w:rPr>
            <w:lang w:eastAsia="ja-JP"/>
          </w:rPr>
          <w:t xml:space="preserve"> environment</w:t>
        </w:r>
      </w:ins>
      <w:ins w:id="155" w:author="San-Juan, Martin CTR (FAA)" w:date="2025-09-18T17:20:00Z" w16du:dateUtc="2025-09-18T21:20:00Z">
        <w:r w:rsidR="00310FA7">
          <w:rPr>
            <w:lang w:eastAsia="ja-JP"/>
          </w:rPr>
          <w:t xml:space="preserve"> involved in</w:t>
        </w:r>
      </w:ins>
      <w:ins w:id="156" w:author="San-Juan, Martin CTR (FAA)" w:date="2025-09-18T17:21:00Z" w16du:dateUtc="2025-09-18T21:21:00Z">
        <w:r w:rsidR="00E27E11">
          <w:rPr>
            <w:lang w:eastAsia="ja-JP"/>
          </w:rPr>
          <w:t xml:space="preserve"> </w:t>
        </w:r>
      </w:ins>
      <w:ins w:id="157" w:author="San-Juan, Martin CTR (FAA)" w:date="2025-09-18T17:20:00Z" w16du:dateUtc="2025-09-18T21:20:00Z">
        <w:r w:rsidR="00310FA7">
          <w:rPr>
            <w:lang w:eastAsia="ja-JP"/>
          </w:rPr>
          <w:t>feeder link service</w:t>
        </w:r>
      </w:ins>
      <w:ins w:id="158" w:author="San-Juan, Martin CTR (FAA)" w:date="2025-09-18T17:47:00Z" w16du:dateUtc="2025-09-18T21:47:00Z">
        <w:r w:rsidR="00AB10DE">
          <w:rPr>
            <w:lang w:eastAsia="ja-JP"/>
          </w:rPr>
          <w:t>s</w:t>
        </w:r>
      </w:ins>
      <w:ins w:id="159" w:author="San-Juan, Martin CTR (FAA)" w:date="2025-09-18T17:20:00Z" w16du:dateUtc="2025-09-18T21:20:00Z">
        <w:r w:rsidR="00310FA7">
          <w:rPr>
            <w:lang w:eastAsia="ja-JP"/>
          </w:rPr>
          <w:t xml:space="preserve"> with </w:t>
        </w:r>
      </w:ins>
      <w:ins w:id="160" w:author="San-Juan, Martin CTR (FAA)" w:date="2025-09-18T17:21:00Z" w16du:dateUtc="2025-09-18T21:21:00Z">
        <w:r w:rsidR="00310FA7">
          <w:rPr>
            <w:lang w:eastAsia="ja-JP"/>
          </w:rPr>
          <w:t>an</w:t>
        </w:r>
      </w:ins>
      <w:ins w:id="161" w:author="San-Juan, Martin CTR (FAA)" w:date="2025-09-18T17:20:00Z" w16du:dateUtc="2025-09-18T21:20:00Z">
        <w:r w:rsidR="00310FA7">
          <w:rPr>
            <w:lang w:eastAsia="ja-JP"/>
          </w:rPr>
          <w:t xml:space="preserve"> RNSS satellite</w:t>
        </w:r>
      </w:ins>
      <w:ins w:id="162" w:author="San-Juan, Martin CTR (FAA)" w:date="2025-09-18T17:17:00Z" w16du:dateUtc="2025-09-18T21:17:00Z">
        <w:r w:rsidR="00947CD4">
          <w:rPr>
            <w:lang w:eastAsia="ja-JP"/>
          </w:rPr>
          <w:t xml:space="preserve">.  </w:t>
        </w:r>
      </w:ins>
      <w:ins w:id="163" w:author="San-Juan, Martin CTR (FAA)" w:date="2025-09-18T17:18:00Z" w16du:dateUtc="2025-09-18T21:18:00Z">
        <w:r w:rsidR="00911B37">
          <w:rPr>
            <w:lang w:eastAsia="ja-JP"/>
          </w:rPr>
          <w:t xml:space="preserve">Figure </w:t>
        </w:r>
      </w:ins>
      <w:ins w:id="164" w:author="San-Juan, Martin CTR (FAA)" w:date="2025-09-22T01:52:00Z" w16du:dateUtc="2025-09-22T05:52:00Z">
        <w:r w:rsidR="001548E8">
          <w:rPr>
            <w:lang w:eastAsia="ja-JP"/>
          </w:rPr>
          <w:t xml:space="preserve">2 </w:t>
        </w:r>
      </w:ins>
      <w:ins w:id="165" w:author="San-Juan, Martin CTR (FAA)" w:date="2025-09-18T17:18:00Z" w16du:dateUtc="2025-09-18T21:18:00Z">
        <w:r w:rsidR="00911B37">
          <w:rPr>
            <w:lang w:eastAsia="ja-JP"/>
          </w:rPr>
          <w:t>depicts the overall RF environment of the sharing study.</w:t>
        </w:r>
      </w:ins>
    </w:p>
    <w:p w14:paraId="31052DEE" w14:textId="77777777" w:rsidR="00F34FD4" w:rsidRDefault="00F34FD4" w:rsidP="00CC2712">
      <w:pPr>
        <w:rPr>
          <w:ins w:id="166" w:author="San-Juan, Martin CTR (FAA)" w:date="2025-09-19T22:00:00Z" w16du:dateUtc="2025-09-20T02:00:00Z"/>
          <w:lang w:eastAsia="ja-JP"/>
        </w:rPr>
      </w:pPr>
    </w:p>
    <w:p w14:paraId="69CAAF85" w14:textId="5A0F70D5" w:rsidR="00F34FD4" w:rsidRDefault="00F34FD4">
      <w:pPr>
        <w:jc w:val="center"/>
        <w:rPr>
          <w:ins w:id="167" w:author="San-Juan, Martin CTR (FAA)" w:date="2025-09-19T21:58:00Z" w16du:dateUtc="2025-09-20T01:58:00Z"/>
          <w:lang w:eastAsia="ja-JP"/>
        </w:rPr>
        <w:pPrChange w:id="168" w:author="San-Juan, Martin CTR (FAA)" w:date="2025-09-19T22:00:00Z" w16du:dateUtc="2025-09-20T02:00:00Z">
          <w:pPr/>
        </w:pPrChange>
      </w:pPr>
      <w:ins w:id="169" w:author="San-Juan, Martin CTR (FAA)" w:date="2025-09-19T22:00:00Z" w16du:dateUtc="2025-09-20T02:00:00Z">
        <w:r>
          <w:rPr>
            <w:lang w:eastAsia="ja-JP"/>
          </w:rPr>
          <w:t>FIGURE 2</w:t>
        </w:r>
      </w:ins>
    </w:p>
    <w:p w14:paraId="274588F4" w14:textId="77777777" w:rsidR="0078318A" w:rsidRDefault="0078318A" w:rsidP="00CC2712">
      <w:pPr>
        <w:rPr>
          <w:ins w:id="170" w:author="San-Juan, Martin CTR (FAA)" w:date="2025-09-18T17:47:00Z" w16du:dateUtc="2025-09-18T21:47:00Z"/>
          <w:lang w:eastAsia="ja-JP"/>
        </w:rPr>
      </w:pPr>
    </w:p>
    <w:p w14:paraId="28599BB6" w14:textId="3FE095DB" w:rsidR="0078318A" w:rsidRDefault="0078318A" w:rsidP="0078318A">
      <w:pPr>
        <w:pStyle w:val="Figuretitle"/>
        <w:rPr>
          <w:ins w:id="171" w:author="San-Juan, Martin CTR (FAA)" w:date="2025-09-19T22:01:00Z" w16du:dateUtc="2025-09-20T02:01:00Z"/>
          <w:lang w:eastAsia="zh-CN"/>
        </w:rPr>
      </w:pPr>
      <w:ins w:id="172" w:author="San-Juan, Martin CTR (FAA)" w:date="2025-09-19T21:58:00Z" w16du:dateUtc="2025-09-20T01:58:00Z">
        <w:r w:rsidRPr="00476940">
          <w:t xml:space="preserve">Example </w:t>
        </w:r>
      </w:ins>
      <w:ins w:id="173" w:author="San-Juan, Martin CTR (FAA)" w:date="2025-09-19T21:59:00Z" w16du:dateUtc="2025-09-20T01:59:00Z">
        <w:r w:rsidR="0081715C">
          <w:t xml:space="preserve">System Diagram of the </w:t>
        </w:r>
        <w:r>
          <w:t>CNPC link</w:t>
        </w:r>
      </w:ins>
      <w:ins w:id="174" w:author="San-Juan, Martin CTR (FAA)" w:date="2025-09-19T21:58:00Z" w16du:dateUtc="2025-09-20T01:58:00Z">
        <w:r w:rsidRPr="00476940">
          <w:rPr>
            <w:lang w:eastAsia="zh-CN"/>
          </w:rPr>
          <w:t xml:space="preserve"> </w:t>
        </w:r>
      </w:ins>
      <w:ins w:id="175" w:author="San-Juan, Martin CTR (FAA)" w:date="2025-09-19T21:59:00Z" w16du:dateUtc="2025-09-20T01:59:00Z">
        <w:r w:rsidR="0081715C">
          <w:rPr>
            <w:lang w:eastAsia="zh-CN"/>
          </w:rPr>
          <w:t xml:space="preserve">transmissions </w:t>
        </w:r>
      </w:ins>
      <w:ins w:id="176" w:author="San-Juan, Martin CTR (FAA)" w:date="2025-09-19T22:00:00Z" w16du:dateUtc="2025-09-20T02:00:00Z">
        <w:r w:rsidR="0081715C">
          <w:rPr>
            <w:lang w:eastAsia="zh-CN"/>
          </w:rPr>
          <w:t xml:space="preserve">and </w:t>
        </w:r>
        <w:r w:rsidR="00F34FD4">
          <w:rPr>
            <w:lang w:eastAsia="zh-CN"/>
          </w:rPr>
          <w:t xml:space="preserve">downlink portions of </w:t>
        </w:r>
      </w:ins>
      <w:ins w:id="177" w:author="San-Juan, Martin CTR (FAA)" w:date="2025-09-19T22:07:00Z" w16du:dateUtc="2025-09-20T02:07:00Z">
        <w:r w:rsidR="006A09DF">
          <w:rPr>
            <w:lang w:eastAsia="zh-CN"/>
          </w:rPr>
          <w:t xml:space="preserve">the </w:t>
        </w:r>
      </w:ins>
      <w:ins w:id="178" w:author="San-Juan, Martin CTR (FAA)" w:date="2025-09-19T22:00:00Z" w16du:dateUtc="2025-09-20T02:00:00Z">
        <w:r w:rsidR="00F34FD4">
          <w:rPr>
            <w:lang w:eastAsia="zh-CN"/>
          </w:rPr>
          <w:t>RNSS Services</w:t>
        </w:r>
      </w:ins>
    </w:p>
    <w:p w14:paraId="2F199ACC" w14:textId="353AD0B8" w:rsidR="00655DE0" w:rsidRPr="00655DE0" w:rsidRDefault="00C009F1">
      <w:pPr>
        <w:rPr>
          <w:ins w:id="179" w:author="San-Juan, Martin CTR (FAA)" w:date="2025-09-19T21:58:00Z" w16du:dateUtc="2025-09-20T01:58:00Z"/>
          <w:lang w:eastAsia="zh-CN"/>
        </w:rPr>
        <w:pPrChange w:id="180" w:author="San-Juan, Martin CTR (FAA)" w:date="2025-09-19T22:01:00Z" w16du:dateUtc="2025-09-20T02:01:00Z">
          <w:pPr>
            <w:pStyle w:val="Figuretitle"/>
          </w:pPr>
        </w:pPrChange>
      </w:pPr>
      <w:ins w:id="181" w:author="San-Juan, Martin CTR (FAA)" w:date="2025-09-19T22:06:00Z" w16du:dateUtc="2025-09-20T02:06:00Z">
        <w:r>
          <w:rPr>
            <w:lang w:eastAsia="zh-CN"/>
          </w:rPr>
          <w:lastRenderedPageBreak/>
          <w:t xml:space="preserve">         </w:t>
        </w:r>
      </w:ins>
      <w:ins w:id="182" w:author="San-Juan, Martin CTR (FAA)" w:date="2025-09-19T22:08:00Z" w16du:dateUtc="2025-09-20T02:08:00Z">
        <w:r w:rsidR="00A22952">
          <w:rPr>
            <w:noProof/>
            <w:lang w:eastAsia="zh-CN"/>
          </w:rPr>
          <w:drawing>
            <wp:inline distT="0" distB="0" distL="0" distR="0" wp14:anchorId="3AAD9253" wp14:editId="79754FDC">
              <wp:extent cx="5021477" cy="2476500"/>
              <wp:effectExtent l="0" t="0" r="8255" b="0"/>
              <wp:docPr id="9083183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33919" cy="2482636"/>
                      </a:xfrm>
                      <a:prstGeom prst="rect">
                        <a:avLst/>
                      </a:prstGeom>
                      <a:noFill/>
                    </pic:spPr>
                  </pic:pic>
                </a:graphicData>
              </a:graphic>
            </wp:inline>
          </w:drawing>
        </w:r>
      </w:ins>
    </w:p>
    <w:p w14:paraId="5B91130D" w14:textId="2857B1C0" w:rsidR="00BB1B24" w:rsidRDefault="00BB1B24" w:rsidP="00CC2712">
      <w:pPr>
        <w:rPr>
          <w:ins w:id="183" w:author="San-Juan, Martin CTR (FAA)" w:date="2025-09-18T17:21:00Z" w16du:dateUtc="2025-09-18T21:21:00Z"/>
          <w:lang w:eastAsia="ja-JP"/>
        </w:rPr>
      </w:pPr>
    </w:p>
    <w:p w14:paraId="578482CD" w14:textId="744F9D47" w:rsidR="00D9522B" w:rsidRDefault="00911B37" w:rsidP="00CC2712">
      <w:pPr>
        <w:rPr>
          <w:ins w:id="184" w:author="San-Juan, Martin CTR (FAA)" w:date="2025-09-19T22:08:00Z" w16du:dateUtc="2025-09-20T02:08:00Z"/>
          <w:lang w:eastAsia="ja-JP"/>
        </w:rPr>
      </w:pPr>
      <w:ins w:id="185" w:author="San-Juan, Martin CTR (FAA)" w:date="2025-09-18T17:17:00Z" w16du:dateUtc="2025-09-18T21:17:00Z">
        <w:r>
          <w:rPr>
            <w:lang w:eastAsia="ja-JP"/>
          </w:rPr>
          <w:t xml:space="preserve">The study is </w:t>
        </w:r>
      </w:ins>
      <w:ins w:id="186" w:author="San-Juan, Martin CTR (FAA)" w:date="2025-09-18T17:18:00Z" w16du:dateUtc="2025-09-18T21:18:00Z">
        <w:r w:rsidR="009C23BD">
          <w:rPr>
            <w:lang w:eastAsia="ja-JP"/>
          </w:rPr>
          <w:t xml:space="preserve">broken down into </w:t>
        </w:r>
      </w:ins>
      <w:ins w:id="187" w:author="San-Juan, Martin CTR (FAA)" w:date="2025-09-18T17:45:00Z" w16du:dateUtc="2025-09-18T21:45:00Z">
        <w:r w:rsidR="00D937E2">
          <w:rPr>
            <w:lang w:eastAsia="ja-JP"/>
          </w:rPr>
          <w:t>the following</w:t>
        </w:r>
      </w:ins>
      <w:ins w:id="188" w:author="San-Juan, Martin CTR (FAA)" w:date="2025-09-18T16:58:00Z" w16du:dateUtc="2025-09-18T20:58:00Z">
        <w:r w:rsidR="00913D60">
          <w:rPr>
            <w:lang w:eastAsia="ja-JP"/>
          </w:rPr>
          <w:t xml:space="preserve"> c</w:t>
        </w:r>
      </w:ins>
      <w:ins w:id="189" w:author="San-Juan, Martin CTR (FAA)" w:date="2025-09-18T16:59:00Z" w16du:dateUtc="2025-09-18T20:59:00Z">
        <w:r w:rsidR="00913D60">
          <w:rPr>
            <w:lang w:eastAsia="ja-JP"/>
          </w:rPr>
          <w:t>ases</w:t>
        </w:r>
      </w:ins>
      <w:ins w:id="190" w:author="San-Juan, Martin CTR (FAA)" w:date="2025-09-19T17:45:00Z" w16du:dateUtc="2025-09-19T21:45:00Z">
        <w:r w:rsidR="00E1606A">
          <w:rPr>
            <w:lang w:eastAsia="ja-JP"/>
          </w:rPr>
          <w:t xml:space="preserve"> below</w:t>
        </w:r>
      </w:ins>
      <w:ins w:id="191" w:author="San-Juan, Martin CTR (FAA)" w:date="2025-09-18T16:59:00Z" w16du:dateUtc="2025-09-18T20:59:00Z">
        <w:r w:rsidR="00913D60">
          <w:rPr>
            <w:lang w:eastAsia="ja-JP"/>
          </w:rPr>
          <w:t>:</w:t>
        </w:r>
      </w:ins>
    </w:p>
    <w:p w14:paraId="116E7FBD" w14:textId="77777777" w:rsidR="00B02B0B" w:rsidRDefault="00B02B0B" w:rsidP="00CC2712">
      <w:pPr>
        <w:rPr>
          <w:ins w:id="192" w:author="San-Juan, Martin CTR (FAA)" w:date="2025-09-18T16:19:00Z" w16du:dateUtc="2025-09-18T20:19:00Z"/>
          <w:lang w:eastAsia="ja-JP"/>
        </w:rPr>
      </w:pPr>
    </w:p>
    <w:p w14:paraId="621F374D" w14:textId="3B94C4D0" w:rsidR="00FC16C1" w:rsidDel="00913D60" w:rsidRDefault="00FC16C1" w:rsidP="00CC2712">
      <w:pPr>
        <w:rPr>
          <w:del w:id="193" w:author="San-Juan, Martin CTR (FAA)" w:date="2025-09-18T16:59:00Z" w16du:dateUtc="2025-09-18T20:59:00Z"/>
          <w:lang w:eastAsia="ja-JP"/>
        </w:rPr>
      </w:pPr>
    </w:p>
    <w:p w14:paraId="7356260E" w14:textId="190C3734" w:rsidR="00F22895" w:rsidRDefault="00F22895" w:rsidP="000A32C8">
      <w:pPr>
        <w:pStyle w:val="Heading3"/>
        <w:numPr>
          <w:ilvl w:val="1"/>
          <w:numId w:val="21"/>
        </w:numPr>
        <w:rPr>
          <w:ins w:id="194" w:author="San-Juan, Martin CTR (FAA)" w:date="2025-09-18T16:59:00Z" w16du:dateUtc="2025-09-18T20:59:00Z"/>
          <w:lang w:eastAsia="ja-JP"/>
        </w:rPr>
      </w:pPr>
      <w:r w:rsidRPr="00C56F29">
        <w:rPr>
          <w:lang w:eastAsia="ja-JP"/>
        </w:rPr>
        <w:t>Case A.</w:t>
      </w:r>
      <w:r w:rsidR="001C07A5">
        <w:rPr>
          <w:lang w:eastAsia="ja-JP"/>
        </w:rPr>
        <w:t>1</w:t>
      </w:r>
      <w:r w:rsidRPr="00C56F29">
        <w:rPr>
          <w:lang w:eastAsia="ja-JP"/>
        </w:rPr>
        <w:t xml:space="preserve">: Potential interference from </w:t>
      </w:r>
      <w:r>
        <w:rPr>
          <w:lang w:eastAsia="ja-JP"/>
        </w:rPr>
        <w:t>GRS</w:t>
      </w:r>
      <w:ins w:id="195" w:author="San-Juan, Martin CTR (FAA)" w:date="2025-09-18T17:23:00Z" w16du:dateUtc="2025-09-18T21:23:00Z">
        <w:r w:rsidR="00456AF2">
          <w:rPr>
            <w:lang w:eastAsia="ja-JP"/>
          </w:rPr>
          <w:t xml:space="preserve"> </w:t>
        </w:r>
      </w:ins>
      <w:ins w:id="196" w:author="San-Juan, Martin CTR (FAA)" w:date="2025-09-18T17:25:00Z" w16du:dateUtc="2025-09-18T21:25:00Z">
        <w:r w:rsidR="00BF4213">
          <w:rPr>
            <w:lang w:eastAsia="ja-JP"/>
          </w:rPr>
          <w:t>stations</w:t>
        </w:r>
      </w:ins>
      <w:r w:rsidR="00E319D0">
        <w:rPr>
          <w:lang w:eastAsia="ja-JP"/>
        </w:rPr>
        <w:t xml:space="preserve"> </w:t>
      </w:r>
      <w:r w:rsidRPr="00C56F29">
        <w:rPr>
          <w:lang w:eastAsia="ja-JP"/>
        </w:rPr>
        <w:t xml:space="preserve">to </w:t>
      </w:r>
      <w:r>
        <w:rPr>
          <w:lang w:eastAsia="ja-JP"/>
        </w:rPr>
        <w:t xml:space="preserve">mobile </w:t>
      </w:r>
      <w:r w:rsidR="000C33E1">
        <w:rPr>
          <w:lang w:eastAsia="ja-JP"/>
        </w:rPr>
        <w:t xml:space="preserve">station </w:t>
      </w:r>
      <w:r w:rsidRPr="00C56F29">
        <w:rPr>
          <w:lang w:eastAsia="ja-JP"/>
        </w:rPr>
        <w:t xml:space="preserve">RNSS </w:t>
      </w:r>
      <w:ins w:id="197" w:author="San-Juan, Martin CTR (FAA)" w:date="2025-09-18T17:24:00Z" w16du:dateUtc="2025-09-18T21:24:00Z">
        <w:r w:rsidR="0092319A">
          <w:rPr>
            <w:lang w:eastAsia="ja-JP"/>
          </w:rPr>
          <w:t>end-</w:t>
        </w:r>
      </w:ins>
      <w:r>
        <w:rPr>
          <w:lang w:eastAsia="ja-JP"/>
        </w:rPr>
        <w:t>users (ground and airborne)</w:t>
      </w:r>
    </w:p>
    <w:p w14:paraId="1EF06D6D" w14:textId="00013B47" w:rsidR="00B549A9" w:rsidRDefault="00857614">
      <w:pPr>
        <w:rPr>
          <w:ins w:id="198" w:author="San-Juan, Martin CTR (FAA)" w:date="2025-09-22T01:06:00Z" w16du:dateUtc="2025-09-22T05:06:00Z"/>
          <w:lang w:eastAsia="ja-JP"/>
        </w:rPr>
      </w:pPr>
      <w:ins w:id="199" w:author="San-Juan, Martin CTR (FAA)" w:date="2025-09-18T17:26:00Z" w16du:dateUtc="2025-09-18T21:26:00Z">
        <w:r>
          <w:rPr>
            <w:lang w:eastAsia="ja-JP"/>
          </w:rPr>
          <w:t xml:space="preserve">Figure </w:t>
        </w:r>
      </w:ins>
      <w:ins w:id="200" w:author="San-Juan, Martin CTR (FAA)" w:date="2025-09-22T01:08:00Z" w16du:dateUtc="2025-09-22T05:08:00Z">
        <w:r w:rsidR="009C045F">
          <w:rPr>
            <w:lang w:eastAsia="ja-JP"/>
          </w:rPr>
          <w:t>3</w:t>
        </w:r>
      </w:ins>
      <w:ins w:id="201" w:author="San-Juan, Martin CTR (FAA)" w:date="2025-09-18T17:30:00Z" w16du:dateUtc="2025-09-18T21:30:00Z">
        <w:r w:rsidR="00A16A54">
          <w:rPr>
            <w:lang w:eastAsia="ja-JP"/>
          </w:rPr>
          <w:t xml:space="preserve"> </w:t>
        </w:r>
      </w:ins>
      <w:ins w:id="202" w:author="San-Juan, Martin CTR (FAA)" w:date="2025-09-18T17:26:00Z" w16du:dateUtc="2025-09-18T21:26:00Z">
        <w:r>
          <w:rPr>
            <w:lang w:eastAsia="ja-JP"/>
          </w:rPr>
          <w:t xml:space="preserve">shows a single instance of </w:t>
        </w:r>
      </w:ins>
      <w:ins w:id="203" w:author="San-Juan, Martin CTR (FAA)" w:date="2025-09-18T17:27:00Z" w16du:dateUtc="2025-09-18T21:27:00Z">
        <w:r w:rsidR="00E93EE4">
          <w:rPr>
            <w:lang w:eastAsia="ja-JP"/>
          </w:rPr>
          <w:t>one</w:t>
        </w:r>
      </w:ins>
      <w:ins w:id="204" w:author="San-Juan, Martin CTR (FAA)" w:date="2025-09-18T17:26:00Z" w16du:dateUtc="2025-09-18T21:26:00Z">
        <w:r>
          <w:rPr>
            <w:lang w:eastAsia="ja-JP"/>
          </w:rPr>
          <w:t xml:space="preserve"> GRS station </w:t>
        </w:r>
      </w:ins>
      <w:ins w:id="205" w:author="San-Juan, Martin CTR (FAA)" w:date="2025-09-18T17:27:00Z" w16du:dateUtc="2025-09-18T21:27:00Z">
        <w:r w:rsidR="00E93EE4">
          <w:rPr>
            <w:lang w:eastAsia="ja-JP"/>
          </w:rPr>
          <w:t>potentially affecting RNSS services to a mobile ground</w:t>
        </w:r>
      </w:ins>
      <w:ins w:id="206" w:author="San-Juan, Martin CTR (FAA)" w:date="2025-09-18T17:28:00Z" w16du:dateUtc="2025-09-18T21:28:00Z">
        <w:r w:rsidR="00E93EE4">
          <w:rPr>
            <w:lang w:eastAsia="ja-JP"/>
          </w:rPr>
          <w:t xml:space="preserve"> RNSS </w:t>
        </w:r>
      </w:ins>
      <w:ins w:id="207" w:author="San-Juan, Martin CTR (FAA)" w:date="2025-09-22T01:43:00Z" w16du:dateUtc="2025-09-22T05:43:00Z">
        <w:r w:rsidR="009816F6">
          <w:rPr>
            <w:lang w:eastAsia="ja-JP"/>
          </w:rPr>
          <w:t>user</w:t>
        </w:r>
      </w:ins>
      <w:ins w:id="208" w:author="San-Juan, Martin CTR (FAA)" w:date="2025-09-18T17:28:00Z" w16du:dateUtc="2025-09-18T21:28:00Z">
        <w:r w:rsidR="00E93EE4">
          <w:rPr>
            <w:lang w:eastAsia="ja-JP"/>
          </w:rPr>
          <w:t xml:space="preserve">, and </w:t>
        </w:r>
      </w:ins>
      <w:ins w:id="209" w:author="San-Juan, Martin CTR (FAA)" w:date="2025-09-22T01:43:00Z" w16du:dateUtc="2025-09-22T05:43:00Z">
        <w:r w:rsidR="000B6CD6">
          <w:rPr>
            <w:lang w:eastAsia="ja-JP"/>
          </w:rPr>
          <w:t xml:space="preserve">an </w:t>
        </w:r>
      </w:ins>
      <w:ins w:id="210" w:author="San-Juan, Martin CTR (FAA)" w:date="2025-09-18T17:28:00Z" w16du:dateUtc="2025-09-18T21:28:00Z">
        <w:r w:rsidR="00E93EE4">
          <w:rPr>
            <w:lang w:eastAsia="ja-JP"/>
          </w:rPr>
          <w:t xml:space="preserve">airborne RNSS </w:t>
        </w:r>
      </w:ins>
      <w:ins w:id="211" w:author="San-Juan, Martin CTR (FAA)" w:date="2025-09-22T01:43:00Z" w16du:dateUtc="2025-09-22T05:43:00Z">
        <w:r w:rsidR="009816F6">
          <w:rPr>
            <w:lang w:eastAsia="ja-JP"/>
          </w:rPr>
          <w:t>user</w:t>
        </w:r>
      </w:ins>
      <w:ins w:id="212" w:author="San-Juan, Martin CTR (FAA)" w:date="2025-09-18T17:28:00Z" w16du:dateUtc="2025-09-18T21:28:00Z">
        <w:r w:rsidR="00E93EE4">
          <w:rPr>
            <w:lang w:eastAsia="ja-JP"/>
          </w:rPr>
          <w:t>.</w:t>
        </w:r>
      </w:ins>
      <w:ins w:id="213" w:author="San-Juan, Martin CTR (FAA)" w:date="2025-09-18T17:29:00Z" w16du:dateUtc="2025-09-18T21:29:00Z">
        <w:r w:rsidR="00E93EE4">
          <w:rPr>
            <w:lang w:eastAsia="ja-JP"/>
          </w:rPr>
          <w:t xml:space="preserve">  The analysis will further extend this case to multiple GRS stations in a network.</w:t>
        </w:r>
      </w:ins>
    </w:p>
    <w:p w14:paraId="60C587E3" w14:textId="2E127BC3" w:rsidR="00024F71" w:rsidRDefault="00024F71">
      <w:pPr>
        <w:jc w:val="center"/>
        <w:rPr>
          <w:ins w:id="214" w:author="San-Juan, Martin CTR (FAA)" w:date="2025-09-22T01:07:00Z" w16du:dateUtc="2025-09-22T05:07:00Z"/>
          <w:lang w:eastAsia="ja-JP"/>
        </w:rPr>
        <w:pPrChange w:id="215" w:author="San-Juan, Martin CTR (FAA)" w:date="2025-09-22T01:30:00Z" w16du:dateUtc="2025-09-22T05:30:00Z">
          <w:pPr/>
        </w:pPrChange>
      </w:pPr>
      <w:ins w:id="216" w:author="San-Juan, Martin CTR (FAA)" w:date="2025-09-22T01:07:00Z" w16du:dateUtc="2025-09-22T05:07:00Z">
        <w:r>
          <w:rPr>
            <w:lang w:eastAsia="ja-JP"/>
          </w:rPr>
          <w:t>F</w:t>
        </w:r>
      </w:ins>
      <w:ins w:id="217" w:author="San-Juan, Martin CTR (FAA)" w:date="2025-09-22T01:52:00Z" w16du:dateUtc="2025-09-22T05:52:00Z">
        <w:r w:rsidR="00EA7BAA">
          <w:rPr>
            <w:lang w:eastAsia="ja-JP"/>
          </w:rPr>
          <w:t>IGURE</w:t>
        </w:r>
      </w:ins>
      <w:ins w:id="218" w:author="San-Juan, Martin CTR (FAA)" w:date="2025-09-22T01:07:00Z" w16du:dateUtc="2025-09-22T05:07:00Z">
        <w:r>
          <w:rPr>
            <w:lang w:eastAsia="ja-JP"/>
          </w:rPr>
          <w:t xml:space="preserve"> 3</w:t>
        </w:r>
      </w:ins>
    </w:p>
    <w:p w14:paraId="74C388A1" w14:textId="6C5FC8FD" w:rsidR="00024F71" w:rsidRDefault="00C11821">
      <w:pPr>
        <w:jc w:val="center"/>
        <w:rPr>
          <w:ins w:id="219" w:author="San-Juan, Martin CTR (FAA)" w:date="2025-09-19T17:48:00Z" w16du:dateUtc="2025-09-19T21:48:00Z"/>
          <w:lang w:eastAsia="ja-JP"/>
        </w:rPr>
        <w:pPrChange w:id="220" w:author="San-Juan, Martin CTR (FAA)" w:date="2025-09-22T01:08:00Z" w16du:dateUtc="2025-09-22T05:08:00Z">
          <w:pPr/>
        </w:pPrChange>
      </w:pPr>
      <w:ins w:id="221" w:author="San-Juan, Martin CTR (FAA)" w:date="2025-09-22T01:46:00Z" w16du:dateUtc="2025-09-22T05:46:00Z">
        <w:r w:rsidRPr="00C11821">
          <w:rPr>
            <w:noProof/>
            <w:lang w:eastAsia="ja-JP"/>
          </w:rPr>
          <w:drawing>
            <wp:inline distT="0" distB="0" distL="0" distR="0" wp14:anchorId="31AE8467" wp14:editId="48DE6324">
              <wp:extent cx="3933825" cy="2738738"/>
              <wp:effectExtent l="0" t="0" r="0" b="5080"/>
              <wp:docPr id="1887122664"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122664" name="Picture 1" descr="Diagram&#10;&#10;AI-generated content may be incorrect."/>
                      <pic:cNvPicPr/>
                    </pic:nvPicPr>
                    <pic:blipFill>
                      <a:blip r:embed="rId13"/>
                      <a:stretch>
                        <a:fillRect/>
                      </a:stretch>
                    </pic:blipFill>
                    <pic:spPr>
                      <a:xfrm>
                        <a:off x="0" y="0"/>
                        <a:ext cx="3980033" cy="2770908"/>
                      </a:xfrm>
                      <a:prstGeom prst="rect">
                        <a:avLst/>
                      </a:prstGeom>
                    </pic:spPr>
                  </pic:pic>
                </a:graphicData>
              </a:graphic>
            </wp:inline>
          </w:drawing>
        </w:r>
      </w:ins>
    </w:p>
    <w:p w14:paraId="4BC75FB9" w14:textId="74D794CE" w:rsidR="00B549A9" w:rsidRPr="00633D7C" w:rsidDel="001C15B0" w:rsidRDefault="00B549A9">
      <w:pPr>
        <w:rPr>
          <w:del w:id="222" w:author="San-Juan, Martin CTR (FAA)" w:date="2025-09-19T17:50:00Z" w16du:dateUtc="2025-09-19T21:50:00Z"/>
          <w:i/>
          <w:iCs/>
          <w:color w:val="FF0000"/>
          <w:lang w:eastAsia="ja-JP"/>
          <w:rPrChange w:id="223" w:author="San-Juan, Martin CTR (FAA)" w:date="2025-09-19T17:49:00Z" w16du:dateUtc="2025-09-19T21:49:00Z">
            <w:rPr>
              <w:del w:id="224" w:author="San-Juan, Martin CTR (FAA)" w:date="2025-09-19T17:50:00Z" w16du:dateUtc="2025-09-19T21:50:00Z"/>
              <w:lang w:eastAsia="ja-JP"/>
            </w:rPr>
          </w:rPrChange>
        </w:rPr>
        <w:pPrChange w:id="225" w:author="San-Juan, Martin CTR (FAA)" w:date="2025-09-18T16:59:00Z" w16du:dateUtc="2025-09-18T20:59:00Z">
          <w:pPr>
            <w:pStyle w:val="Heading3"/>
            <w:numPr>
              <w:ilvl w:val="1"/>
              <w:numId w:val="21"/>
            </w:numPr>
            <w:ind w:left="792" w:hanging="792"/>
          </w:pPr>
        </w:pPrChange>
      </w:pPr>
    </w:p>
    <w:p w14:paraId="60F4D38D" w14:textId="7B151A48" w:rsidR="005900DA" w:rsidRDefault="005900DA" w:rsidP="005900DA">
      <w:pPr>
        <w:pStyle w:val="Heading3"/>
        <w:numPr>
          <w:ilvl w:val="1"/>
          <w:numId w:val="21"/>
        </w:numPr>
        <w:rPr>
          <w:ins w:id="226" w:author="San-Juan, Martin CTR (FAA)" w:date="2025-09-18T17:11:00Z" w16du:dateUtc="2025-09-18T21:11:00Z"/>
          <w:lang w:eastAsia="ja-JP"/>
        </w:rPr>
      </w:pPr>
      <w:r w:rsidRPr="005900DA">
        <w:rPr>
          <w:lang w:eastAsia="ja-JP"/>
        </w:rPr>
        <w:lastRenderedPageBreak/>
        <w:t xml:space="preserve">Case A.2: Potential interference from </w:t>
      </w:r>
      <w:r w:rsidR="00D67792">
        <w:rPr>
          <w:lang w:eastAsia="ja-JP"/>
        </w:rPr>
        <w:t>GRS</w:t>
      </w:r>
      <w:r w:rsidRPr="005900DA">
        <w:rPr>
          <w:lang w:eastAsia="ja-JP"/>
        </w:rPr>
        <w:t xml:space="preserve"> to fixed </w:t>
      </w:r>
      <w:r w:rsidR="00D67792">
        <w:rPr>
          <w:lang w:eastAsia="ja-JP"/>
        </w:rPr>
        <w:t xml:space="preserve">station </w:t>
      </w:r>
      <w:r w:rsidRPr="005900DA">
        <w:rPr>
          <w:lang w:eastAsia="ja-JP"/>
        </w:rPr>
        <w:t>RNSS feeder space-to-Earth link</w:t>
      </w:r>
      <w:ins w:id="227" w:author="San-Juan, Martin CTR (FAA)" w:date="2025-09-18T17:11:00Z" w16du:dateUtc="2025-09-18T21:11:00Z">
        <w:r w:rsidR="00886ADE">
          <w:rPr>
            <w:lang w:eastAsia="ja-JP"/>
          </w:rPr>
          <w:t>.</w:t>
        </w:r>
      </w:ins>
    </w:p>
    <w:p w14:paraId="0060F26B" w14:textId="30D573B1" w:rsidR="009C045F" w:rsidRDefault="00A16A54">
      <w:pPr>
        <w:rPr>
          <w:ins w:id="228" w:author="San-Juan, Martin CTR (FAA)" w:date="2025-09-22T01:08:00Z" w16du:dateUtc="2025-09-22T05:08:00Z"/>
          <w:lang w:eastAsia="ja-JP"/>
        </w:rPr>
      </w:pPr>
      <w:ins w:id="229" w:author="San-Juan, Martin CTR (FAA)" w:date="2025-09-18T17:30:00Z" w16du:dateUtc="2025-09-18T21:30:00Z">
        <w:r>
          <w:rPr>
            <w:lang w:eastAsia="ja-JP"/>
          </w:rPr>
          <w:t>Figure</w:t>
        </w:r>
      </w:ins>
      <w:ins w:id="230" w:author="San-Juan, Martin CTR (FAA)" w:date="2025-09-22T01:08:00Z" w16du:dateUtc="2025-09-22T05:08:00Z">
        <w:r w:rsidR="009C045F">
          <w:rPr>
            <w:lang w:eastAsia="ja-JP"/>
          </w:rPr>
          <w:t xml:space="preserve"> 4</w:t>
        </w:r>
      </w:ins>
      <w:ins w:id="231" w:author="San-Juan, Martin CTR (FAA)" w:date="2025-09-18T17:30:00Z" w16du:dateUtc="2025-09-18T21:30:00Z">
        <w:r>
          <w:rPr>
            <w:lang w:eastAsia="ja-JP"/>
          </w:rPr>
          <w:t xml:space="preserve"> shows a single instance of one GRS station potentially</w:t>
        </w:r>
      </w:ins>
      <w:ins w:id="232" w:author="San-Juan, Martin CTR (FAA)" w:date="2025-09-18T17:42:00Z" w16du:dateUtc="2025-09-18T21:42:00Z">
        <w:r w:rsidR="005F3D62">
          <w:rPr>
            <w:lang w:eastAsia="ja-JP"/>
          </w:rPr>
          <w:t xml:space="preserve"> affecting</w:t>
        </w:r>
      </w:ins>
      <w:ins w:id="233" w:author="San-Juan, Martin CTR (FAA)" w:date="2025-09-18T17:30:00Z" w16du:dateUtc="2025-09-18T21:30:00Z">
        <w:r>
          <w:rPr>
            <w:lang w:eastAsia="ja-JP"/>
          </w:rPr>
          <w:t xml:space="preserve"> </w:t>
        </w:r>
      </w:ins>
      <w:ins w:id="234" w:author="San-Juan, Martin CTR (FAA)" w:date="2025-09-18T17:31:00Z" w16du:dateUtc="2025-09-18T21:31:00Z">
        <w:r w:rsidR="00AE5AA4">
          <w:rPr>
            <w:lang w:eastAsia="ja-JP"/>
          </w:rPr>
          <w:t>a single fixed ground RNSS feeder station</w:t>
        </w:r>
      </w:ins>
      <w:ins w:id="235" w:author="San-Juan, Martin CTR (FAA)" w:date="2025-09-18T17:30:00Z" w16du:dateUtc="2025-09-18T21:30:00Z">
        <w:r>
          <w:rPr>
            <w:lang w:eastAsia="ja-JP"/>
          </w:rPr>
          <w:t>.</w:t>
        </w:r>
      </w:ins>
      <w:ins w:id="236" w:author="San-Juan, Martin CTR (FAA)" w:date="2025-09-18T17:32:00Z" w16du:dateUtc="2025-09-18T21:32:00Z">
        <w:r w:rsidR="00AE5AA4">
          <w:rPr>
            <w:lang w:eastAsia="ja-JP"/>
          </w:rPr>
          <w:t xml:space="preserve">  </w:t>
        </w:r>
      </w:ins>
    </w:p>
    <w:p w14:paraId="07FFB70C" w14:textId="0D5531EF" w:rsidR="009C045F" w:rsidRDefault="003D64AF">
      <w:pPr>
        <w:jc w:val="center"/>
        <w:rPr>
          <w:ins w:id="237" w:author="San-Juan, Martin CTR (FAA)" w:date="2025-09-22T01:08:00Z" w16du:dateUtc="2025-09-22T05:08:00Z"/>
          <w:lang w:eastAsia="ja-JP"/>
        </w:rPr>
        <w:pPrChange w:id="238" w:author="San-Juan, Martin CTR (FAA)" w:date="2025-09-22T01:30:00Z" w16du:dateUtc="2025-09-22T05:30:00Z">
          <w:pPr/>
        </w:pPrChange>
      </w:pPr>
      <w:ins w:id="239" w:author="San-Juan, Martin CTR (FAA)" w:date="2025-09-22T01:29:00Z" w16du:dateUtc="2025-09-22T05:29:00Z">
        <w:r>
          <w:rPr>
            <w:lang w:eastAsia="ja-JP"/>
          </w:rPr>
          <w:t>F</w:t>
        </w:r>
      </w:ins>
      <w:ins w:id="240" w:author="San-Juan, Martin CTR (FAA)" w:date="2025-09-22T01:52:00Z" w16du:dateUtc="2025-09-22T05:52:00Z">
        <w:r w:rsidR="00EA7BAA">
          <w:rPr>
            <w:lang w:eastAsia="ja-JP"/>
          </w:rPr>
          <w:t>IGURE</w:t>
        </w:r>
      </w:ins>
      <w:ins w:id="241" w:author="San-Juan, Martin CTR (FAA)" w:date="2025-09-22T01:29:00Z" w16du:dateUtc="2025-09-22T05:29:00Z">
        <w:r>
          <w:rPr>
            <w:lang w:eastAsia="ja-JP"/>
          </w:rPr>
          <w:t xml:space="preserve"> 4</w:t>
        </w:r>
      </w:ins>
    </w:p>
    <w:p w14:paraId="338B74AC" w14:textId="161A237A" w:rsidR="00A16A54" w:rsidRPr="00DB04C0" w:rsidRDefault="00127ABF">
      <w:pPr>
        <w:jc w:val="center"/>
        <w:rPr>
          <w:ins w:id="242" w:author="San-Juan, Martin CTR (FAA)" w:date="2025-09-18T17:30:00Z" w16du:dateUtc="2025-09-18T21:30:00Z"/>
          <w:lang w:eastAsia="ja-JP"/>
        </w:rPr>
        <w:pPrChange w:id="243" w:author="San-Juan, Martin CTR (FAA)" w:date="2025-09-22T01:13:00Z" w16du:dateUtc="2025-09-22T05:13:00Z">
          <w:pPr>
            <w:pStyle w:val="ListParagraph"/>
            <w:numPr>
              <w:numId w:val="21"/>
            </w:numPr>
            <w:ind w:left="792" w:hanging="792"/>
          </w:pPr>
        </w:pPrChange>
      </w:pPr>
      <w:ins w:id="244" w:author="San-Juan, Martin CTR (FAA)" w:date="2025-09-22T01:12:00Z" w16du:dateUtc="2025-09-22T05:12:00Z">
        <w:r w:rsidRPr="00127ABF">
          <w:rPr>
            <w:noProof/>
            <w:lang w:eastAsia="ja-JP"/>
          </w:rPr>
          <w:drawing>
            <wp:inline distT="0" distB="0" distL="0" distR="0" wp14:anchorId="706EF6BE" wp14:editId="3E6F05C7">
              <wp:extent cx="3288753" cy="2352675"/>
              <wp:effectExtent l="0" t="0" r="6985" b="0"/>
              <wp:docPr id="15058273"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8273" name="Picture 1" descr="Diagram&#10;&#10;AI-generated content may be incorrect."/>
                      <pic:cNvPicPr/>
                    </pic:nvPicPr>
                    <pic:blipFill>
                      <a:blip r:embed="rId14"/>
                      <a:stretch>
                        <a:fillRect/>
                      </a:stretch>
                    </pic:blipFill>
                    <pic:spPr>
                      <a:xfrm>
                        <a:off x="0" y="0"/>
                        <a:ext cx="3344757" cy="2392739"/>
                      </a:xfrm>
                      <a:prstGeom prst="rect">
                        <a:avLst/>
                      </a:prstGeom>
                    </pic:spPr>
                  </pic:pic>
                </a:graphicData>
              </a:graphic>
            </wp:inline>
          </w:drawing>
        </w:r>
      </w:ins>
    </w:p>
    <w:p w14:paraId="756FEF56" w14:textId="5C99C845" w:rsidR="00886ADE" w:rsidRPr="00886ADE" w:rsidDel="000419E8" w:rsidRDefault="00886ADE">
      <w:pPr>
        <w:rPr>
          <w:del w:id="245" w:author="San-Juan, Martin CTR (FAA)" w:date="2025-09-18T17:12:00Z" w16du:dateUtc="2025-09-18T21:12:00Z"/>
          <w:lang w:eastAsia="ja-JP"/>
        </w:rPr>
        <w:pPrChange w:id="246" w:author="San-Juan, Martin CTR (FAA)" w:date="2025-09-18T17:11:00Z" w16du:dateUtc="2025-09-18T21:11:00Z">
          <w:pPr>
            <w:pStyle w:val="Heading3"/>
            <w:numPr>
              <w:ilvl w:val="1"/>
              <w:numId w:val="21"/>
            </w:numPr>
            <w:ind w:left="792" w:hanging="792"/>
          </w:pPr>
        </w:pPrChange>
      </w:pPr>
    </w:p>
    <w:p w14:paraId="3100FCAB" w14:textId="58570E28" w:rsidR="00666467" w:rsidRDefault="00666467" w:rsidP="00666467">
      <w:pPr>
        <w:pStyle w:val="Heading3"/>
        <w:numPr>
          <w:ilvl w:val="1"/>
          <w:numId w:val="21"/>
        </w:numPr>
        <w:rPr>
          <w:ins w:id="247" w:author="San-Juan, Martin CTR (FAA)" w:date="2025-09-18T17:33:00Z" w16du:dateUtc="2025-09-18T21:33:00Z"/>
          <w:lang w:eastAsia="ja-JP"/>
        </w:rPr>
      </w:pPr>
      <w:r w:rsidRPr="00C56F29">
        <w:rPr>
          <w:lang w:eastAsia="ja-JP"/>
        </w:rPr>
        <w:t xml:space="preserve">Case </w:t>
      </w:r>
      <w:r>
        <w:rPr>
          <w:lang w:eastAsia="ja-JP"/>
        </w:rPr>
        <w:t>A.3</w:t>
      </w:r>
      <w:r w:rsidRPr="00C56F29">
        <w:rPr>
          <w:lang w:eastAsia="ja-JP"/>
        </w:rPr>
        <w:t xml:space="preserve">: Potential interference from </w:t>
      </w:r>
      <w:ins w:id="248" w:author="San-Juan, Martin CTR (FAA)" w:date="2025-09-22T01:45:00Z" w16du:dateUtc="2025-09-22T05:45:00Z">
        <w:r w:rsidR="00FC55C5">
          <w:rPr>
            <w:lang w:eastAsia="ja-JP"/>
          </w:rPr>
          <w:t xml:space="preserve">the </w:t>
        </w:r>
      </w:ins>
      <w:r>
        <w:rPr>
          <w:lang w:eastAsia="ja-JP"/>
        </w:rPr>
        <w:t>UA to mobile station RNSS users (ground and airborne)</w:t>
      </w:r>
    </w:p>
    <w:p w14:paraId="239C7C8A" w14:textId="71AF9C8C" w:rsidR="00973CDE" w:rsidRDefault="00973CDE">
      <w:pPr>
        <w:rPr>
          <w:ins w:id="249" w:author="San-Juan, Martin CTR (FAA)" w:date="2025-09-22T01:17:00Z" w16du:dateUtc="2025-09-22T05:17:00Z"/>
          <w:lang w:eastAsia="ja-JP"/>
        </w:rPr>
      </w:pPr>
      <w:ins w:id="250" w:author="San-Juan, Martin CTR (FAA)" w:date="2025-09-18T17:33:00Z" w16du:dateUtc="2025-09-18T21:33:00Z">
        <w:r>
          <w:rPr>
            <w:lang w:eastAsia="ja-JP"/>
          </w:rPr>
          <w:t xml:space="preserve">Figure </w:t>
        </w:r>
      </w:ins>
      <w:ins w:id="251" w:author="San-Juan, Martin CTR (FAA)" w:date="2025-09-22T01:17:00Z" w16du:dateUtc="2025-09-22T05:17:00Z">
        <w:r w:rsidR="00CB7C79">
          <w:rPr>
            <w:lang w:eastAsia="ja-JP"/>
          </w:rPr>
          <w:t>5</w:t>
        </w:r>
      </w:ins>
      <w:ins w:id="252" w:author="San-Juan, Martin CTR (FAA)" w:date="2025-09-18T17:33:00Z" w16du:dateUtc="2025-09-18T21:33:00Z">
        <w:r>
          <w:rPr>
            <w:lang w:eastAsia="ja-JP"/>
          </w:rPr>
          <w:t xml:space="preserve"> shows a single UA station potentially </w:t>
        </w:r>
      </w:ins>
      <w:ins w:id="253" w:author="San-Juan, Martin CTR (FAA)" w:date="2025-09-18T17:34:00Z" w16du:dateUtc="2025-09-18T21:34:00Z">
        <w:r w:rsidR="00BA1722">
          <w:rPr>
            <w:lang w:eastAsia="ja-JP"/>
          </w:rPr>
          <w:t xml:space="preserve">affecting RNSS services </w:t>
        </w:r>
      </w:ins>
      <w:ins w:id="254" w:author="San-Juan, Martin CTR (FAA)" w:date="2025-09-22T01:41:00Z" w16du:dateUtc="2025-09-22T05:41:00Z">
        <w:r w:rsidR="003F176E">
          <w:rPr>
            <w:lang w:eastAsia="ja-JP"/>
          </w:rPr>
          <w:t xml:space="preserve">to a single mobile ground RNSS </w:t>
        </w:r>
      </w:ins>
      <w:ins w:id="255" w:author="San-Juan, Martin CTR (FAA)" w:date="2025-09-22T01:44:00Z" w16du:dateUtc="2025-09-22T05:44:00Z">
        <w:r w:rsidR="009816F6">
          <w:rPr>
            <w:lang w:eastAsia="ja-JP"/>
          </w:rPr>
          <w:t>user</w:t>
        </w:r>
      </w:ins>
      <w:ins w:id="256" w:author="San-Juan, Martin CTR (FAA)" w:date="2025-09-22T01:41:00Z" w16du:dateUtc="2025-09-22T05:41:00Z">
        <w:r w:rsidR="003F176E">
          <w:rPr>
            <w:lang w:eastAsia="ja-JP"/>
          </w:rPr>
          <w:t xml:space="preserve">, and </w:t>
        </w:r>
      </w:ins>
      <w:ins w:id="257" w:author="San-Juan, Martin CTR (FAA)" w:date="2025-09-22T01:42:00Z" w16du:dateUtc="2025-09-22T05:42:00Z">
        <w:r w:rsidR="003F176E">
          <w:rPr>
            <w:lang w:eastAsia="ja-JP"/>
          </w:rPr>
          <w:t xml:space="preserve">an </w:t>
        </w:r>
      </w:ins>
      <w:ins w:id="258" w:author="San-Juan, Martin CTR (FAA)" w:date="2025-09-22T01:41:00Z" w16du:dateUtc="2025-09-22T05:41:00Z">
        <w:r w:rsidR="003F176E">
          <w:rPr>
            <w:lang w:eastAsia="ja-JP"/>
          </w:rPr>
          <w:t xml:space="preserve">airborne RNSS </w:t>
        </w:r>
      </w:ins>
      <w:ins w:id="259" w:author="San-Juan, Martin CTR (FAA)" w:date="2025-09-22T01:44:00Z" w16du:dateUtc="2025-09-22T05:44:00Z">
        <w:r w:rsidR="009816F6">
          <w:rPr>
            <w:lang w:eastAsia="ja-JP"/>
          </w:rPr>
          <w:t>user</w:t>
        </w:r>
      </w:ins>
      <w:ins w:id="260" w:author="San-Juan, Martin CTR (FAA)" w:date="2025-09-18T17:34:00Z" w16du:dateUtc="2025-09-18T21:34:00Z">
        <w:r w:rsidR="00BA1722">
          <w:rPr>
            <w:lang w:eastAsia="ja-JP"/>
          </w:rPr>
          <w:t>.</w:t>
        </w:r>
      </w:ins>
      <w:ins w:id="261" w:author="San-Juan, Martin CTR (FAA)" w:date="2025-09-22T01:37:00Z" w16du:dateUtc="2025-09-22T05:37:00Z">
        <w:r w:rsidR="00302BF5">
          <w:rPr>
            <w:lang w:eastAsia="ja-JP"/>
          </w:rPr>
          <w:t xml:space="preserve">  The analysis will further extend this case to multiple UA stations flying in the vicinity of </w:t>
        </w:r>
      </w:ins>
      <w:ins w:id="262" w:author="San-Juan, Martin CTR (FAA)" w:date="2025-09-22T01:40:00Z" w16du:dateUtc="2025-09-22T05:40:00Z">
        <w:r w:rsidR="00C734B4">
          <w:rPr>
            <w:lang w:eastAsia="ja-JP"/>
          </w:rPr>
          <w:t xml:space="preserve">these </w:t>
        </w:r>
      </w:ins>
      <w:ins w:id="263" w:author="San-Juan, Martin CTR (FAA)" w:date="2025-09-22T01:38:00Z" w16du:dateUtc="2025-09-22T05:38:00Z">
        <w:r w:rsidR="00FC2970">
          <w:rPr>
            <w:lang w:eastAsia="ja-JP"/>
          </w:rPr>
          <w:t>mobile</w:t>
        </w:r>
      </w:ins>
      <w:ins w:id="264" w:author="San-Juan, Martin CTR (FAA)" w:date="2025-09-22T01:37:00Z" w16du:dateUtc="2025-09-22T05:37:00Z">
        <w:r w:rsidR="00302BF5">
          <w:rPr>
            <w:lang w:eastAsia="ja-JP"/>
          </w:rPr>
          <w:t xml:space="preserve"> RNSS </w:t>
        </w:r>
      </w:ins>
      <w:ins w:id="265" w:author="San-Juan, Martin CTR (FAA)" w:date="2025-09-22T01:48:00Z" w16du:dateUtc="2025-09-22T05:48:00Z">
        <w:r w:rsidR="00BF072B">
          <w:rPr>
            <w:lang w:eastAsia="ja-JP"/>
          </w:rPr>
          <w:t>users</w:t>
        </w:r>
      </w:ins>
      <w:ins w:id="266" w:author="San-Juan, Martin CTR (FAA)" w:date="2025-09-22T01:37:00Z" w16du:dateUtc="2025-09-22T05:37:00Z">
        <w:r w:rsidR="00302BF5">
          <w:rPr>
            <w:lang w:eastAsia="ja-JP"/>
          </w:rPr>
          <w:t>.</w:t>
        </w:r>
      </w:ins>
      <w:ins w:id="267" w:author="San-Juan, Martin CTR (FAA)" w:date="2025-09-18T17:34:00Z" w16du:dateUtc="2025-09-18T21:34:00Z">
        <w:r w:rsidR="00BA1722">
          <w:rPr>
            <w:lang w:eastAsia="ja-JP"/>
          </w:rPr>
          <w:t xml:space="preserve">  </w:t>
        </w:r>
      </w:ins>
      <w:ins w:id="268" w:author="San-Juan, Martin CTR (FAA)" w:date="2025-09-18T17:33:00Z" w16du:dateUtc="2025-09-18T21:33:00Z">
        <w:r>
          <w:rPr>
            <w:lang w:eastAsia="ja-JP"/>
          </w:rPr>
          <w:t xml:space="preserve">  </w:t>
        </w:r>
      </w:ins>
    </w:p>
    <w:p w14:paraId="7AF96385" w14:textId="15E18E02" w:rsidR="00973CDE" w:rsidRDefault="00CB7C79">
      <w:pPr>
        <w:spacing w:after="240"/>
        <w:jc w:val="center"/>
        <w:rPr>
          <w:ins w:id="269" w:author="San-Juan, Martin CTR (FAA)" w:date="2025-09-22T01:17:00Z" w16du:dateUtc="2025-09-22T05:17:00Z"/>
          <w:lang w:eastAsia="ja-JP"/>
        </w:rPr>
        <w:pPrChange w:id="270" w:author="San-Juan, Martin CTR (FAA)" w:date="2025-09-22T01:30:00Z" w16du:dateUtc="2025-09-22T05:30:00Z">
          <w:pPr/>
        </w:pPrChange>
      </w:pPr>
      <w:ins w:id="271" w:author="San-Juan, Martin CTR (FAA)" w:date="2025-09-22T01:17:00Z" w16du:dateUtc="2025-09-22T05:17:00Z">
        <w:r>
          <w:rPr>
            <w:lang w:eastAsia="ja-JP"/>
          </w:rPr>
          <w:t>F</w:t>
        </w:r>
      </w:ins>
      <w:ins w:id="272" w:author="San-Juan, Martin CTR (FAA)" w:date="2025-09-22T01:52:00Z" w16du:dateUtc="2025-09-22T05:52:00Z">
        <w:r w:rsidR="00EA7BAA">
          <w:rPr>
            <w:lang w:eastAsia="ja-JP"/>
          </w:rPr>
          <w:t>IGURE</w:t>
        </w:r>
      </w:ins>
      <w:ins w:id="273" w:author="San-Juan, Martin CTR (FAA)" w:date="2025-09-22T01:17:00Z" w16du:dateUtc="2025-09-22T05:17:00Z">
        <w:r>
          <w:rPr>
            <w:lang w:eastAsia="ja-JP"/>
          </w:rPr>
          <w:t xml:space="preserve"> 5</w:t>
        </w:r>
      </w:ins>
    </w:p>
    <w:p w14:paraId="73CCF66D" w14:textId="18EFA83B" w:rsidR="00CB7C79" w:rsidRPr="00973CDE" w:rsidRDefault="00CB7C79">
      <w:pPr>
        <w:jc w:val="center"/>
        <w:rPr>
          <w:lang w:eastAsia="ja-JP"/>
        </w:rPr>
        <w:pPrChange w:id="274" w:author="San-Juan, Martin CTR (FAA)" w:date="2025-09-22T01:17:00Z" w16du:dateUtc="2025-09-22T05:17:00Z">
          <w:pPr>
            <w:pStyle w:val="Heading3"/>
            <w:numPr>
              <w:ilvl w:val="1"/>
              <w:numId w:val="21"/>
            </w:numPr>
            <w:ind w:left="792" w:hanging="792"/>
          </w:pPr>
        </w:pPrChange>
      </w:pPr>
      <w:ins w:id="275" w:author="San-Juan, Martin CTR (FAA)" w:date="2025-09-22T01:17:00Z" w16du:dateUtc="2025-09-22T05:17:00Z">
        <w:r w:rsidRPr="00CB7C79">
          <w:rPr>
            <w:noProof/>
            <w:lang w:eastAsia="ja-JP"/>
          </w:rPr>
          <w:drawing>
            <wp:inline distT="0" distB="0" distL="0" distR="0" wp14:anchorId="3D1592FC" wp14:editId="291961AC">
              <wp:extent cx="3844066" cy="2657475"/>
              <wp:effectExtent l="0" t="0" r="4445" b="0"/>
              <wp:docPr id="406905308"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905308" name="Picture 1" descr="Diagram&#10;&#10;AI-generated content may be incorrect."/>
                      <pic:cNvPicPr/>
                    </pic:nvPicPr>
                    <pic:blipFill>
                      <a:blip r:embed="rId15"/>
                      <a:stretch>
                        <a:fillRect/>
                      </a:stretch>
                    </pic:blipFill>
                    <pic:spPr>
                      <a:xfrm>
                        <a:off x="0" y="0"/>
                        <a:ext cx="3867303" cy="2673540"/>
                      </a:xfrm>
                      <a:prstGeom prst="rect">
                        <a:avLst/>
                      </a:prstGeom>
                    </pic:spPr>
                  </pic:pic>
                </a:graphicData>
              </a:graphic>
            </wp:inline>
          </w:drawing>
        </w:r>
      </w:ins>
    </w:p>
    <w:p w14:paraId="233259AE" w14:textId="0A546447" w:rsidR="00666467" w:rsidRPr="00666467" w:rsidRDefault="00082D67" w:rsidP="009723E2">
      <w:pPr>
        <w:pStyle w:val="Heading3"/>
        <w:numPr>
          <w:ilvl w:val="1"/>
          <w:numId w:val="21"/>
        </w:numPr>
        <w:rPr>
          <w:lang w:eastAsia="ja-JP"/>
        </w:rPr>
      </w:pPr>
      <w:r w:rsidRPr="00C56F29">
        <w:rPr>
          <w:lang w:eastAsia="ja-JP"/>
        </w:rPr>
        <w:lastRenderedPageBreak/>
        <w:t xml:space="preserve">Case </w:t>
      </w:r>
      <w:r w:rsidR="005900DA">
        <w:rPr>
          <w:lang w:eastAsia="ja-JP"/>
        </w:rPr>
        <w:t>A.</w:t>
      </w:r>
      <w:r w:rsidR="00666467">
        <w:rPr>
          <w:lang w:eastAsia="ja-JP"/>
        </w:rPr>
        <w:t>4</w:t>
      </w:r>
      <w:r w:rsidRPr="00C56F29">
        <w:rPr>
          <w:lang w:eastAsia="ja-JP"/>
        </w:rPr>
        <w:t xml:space="preserve">: Potential interference from </w:t>
      </w:r>
      <w:r>
        <w:rPr>
          <w:lang w:eastAsia="ja-JP"/>
        </w:rPr>
        <w:t xml:space="preserve">UA to </w:t>
      </w:r>
      <w:r w:rsidR="00112B01" w:rsidRPr="005900DA">
        <w:rPr>
          <w:lang w:eastAsia="ja-JP"/>
        </w:rPr>
        <w:t xml:space="preserve">fixed </w:t>
      </w:r>
      <w:r w:rsidR="00112B01">
        <w:rPr>
          <w:lang w:eastAsia="ja-JP"/>
        </w:rPr>
        <w:t xml:space="preserve">station </w:t>
      </w:r>
      <w:r w:rsidR="00112B01" w:rsidRPr="005900DA">
        <w:rPr>
          <w:lang w:eastAsia="ja-JP"/>
        </w:rPr>
        <w:t>RNSS feeder space-to-Earth link</w:t>
      </w:r>
    </w:p>
    <w:p w14:paraId="2A43AC53" w14:textId="64FB1E9C" w:rsidR="00AF1F92" w:rsidRDefault="00AF1F92">
      <w:pPr>
        <w:rPr>
          <w:ins w:id="276" w:author="San-Juan, Martin CTR (FAA)" w:date="2025-09-22T01:29:00Z" w16du:dateUtc="2025-09-22T05:29:00Z"/>
          <w:lang w:eastAsia="ja-JP"/>
        </w:rPr>
      </w:pPr>
      <w:ins w:id="277" w:author="San-Juan, Martin CTR (FAA)" w:date="2025-09-18T17:39:00Z" w16du:dateUtc="2025-09-18T21:39:00Z">
        <w:r>
          <w:rPr>
            <w:lang w:eastAsia="ja-JP"/>
          </w:rPr>
          <w:t>Figure</w:t>
        </w:r>
      </w:ins>
      <w:ins w:id="278" w:author="San-Juan, Martin CTR (FAA)" w:date="2025-09-22T01:17:00Z" w16du:dateUtc="2025-09-22T05:17:00Z">
        <w:r w:rsidR="00CB7C79">
          <w:rPr>
            <w:lang w:eastAsia="ja-JP"/>
          </w:rPr>
          <w:t xml:space="preserve"> 6</w:t>
        </w:r>
      </w:ins>
      <w:ins w:id="279" w:author="San-Juan, Martin CTR (FAA)" w:date="2025-09-18T17:39:00Z" w16du:dateUtc="2025-09-18T21:39:00Z">
        <w:r>
          <w:rPr>
            <w:lang w:eastAsia="ja-JP"/>
          </w:rPr>
          <w:t xml:space="preserve"> shows a single UA station </w:t>
        </w:r>
      </w:ins>
      <w:ins w:id="280" w:author="San-Juan, Martin CTR (FAA)" w:date="2025-09-18T17:42:00Z" w16du:dateUtc="2025-09-18T21:42:00Z">
        <w:r w:rsidR="005F3D62">
          <w:rPr>
            <w:lang w:eastAsia="ja-JP"/>
          </w:rPr>
          <w:t>potentially affecting a single fixed ground RNSS feeder station.</w:t>
        </w:r>
      </w:ins>
      <w:ins w:id="281" w:author="San-Juan, Martin CTR (FAA)" w:date="2025-09-18T17:39:00Z" w16du:dateUtc="2025-09-18T21:39:00Z">
        <w:r>
          <w:rPr>
            <w:lang w:eastAsia="ja-JP"/>
          </w:rPr>
          <w:t xml:space="preserve">  </w:t>
        </w:r>
      </w:ins>
    </w:p>
    <w:p w14:paraId="781AB99E" w14:textId="695F5B46" w:rsidR="00082D67" w:rsidRDefault="004F1745">
      <w:pPr>
        <w:spacing w:after="240"/>
        <w:jc w:val="center"/>
        <w:rPr>
          <w:ins w:id="282" w:author="San-Juan, Martin CTR (FAA)" w:date="2025-09-22T01:20:00Z" w16du:dateUtc="2025-09-22T05:20:00Z"/>
          <w:lang w:eastAsia="ja-JP"/>
        </w:rPr>
        <w:pPrChange w:id="283" w:author="San-Juan, Martin CTR (FAA)" w:date="2025-09-22T01:30:00Z" w16du:dateUtc="2025-09-22T05:30:00Z">
          <w:pPr/>
        </w:pPrChange>
      </w:pPr>
      <w:ins w:id="284" w:author="San-Juan, Martin CTR (FAA)" w:date="2025-09-22T01:28:00Z" w16du:dateUtc="2025-09-22T05:28:00Z">
        <w:r>
          <w:rPr>
            <w:lang w:eastAsia="ja-JP"/>
          </w:rPr>
          <w:t>F</w:t>
        </w:r>
      </w:ins>
      <w:ins w:id="285" w:author="San-Juan, Martin CTR (FAA)" w:date="2025-09-22T01:52:00Z" w16du:dateUtc="2025-09-22T05:52:00Z">
        <w:r w:rsidR="00EA7BAA">
          <w:rPr>
            <w:lang w:eastAsia="ja-JP"/>
          </w:rPr>
          <w:t>IGURE</w:t>
        </w:r>
      </w:ins>
      <w:ins w:id="286" w:author="San-Juan, Martin CTR (FAA)" w:date="2025-09-22T01:28:00Z" w16du:dateUtc="2025-09-22T05:28:00Z">
        <w:r>
          <w:rPr>
            <w:lang w:eastAsia="ja-JP"/>
          </w:rPr>
          <w:t xml:space="preserve"> 6</w:t>
        </w:r>
      </w:ins>
    </w:p>
    <w:p w14:paraId="2E38D4D2" w14:textId="382E8993" w:rsidR="00261BDA" w:rsidRDefault="00645D25">
      <w:pPr>
        <w:jc w:val="center"/>
        <w:rPr>
          <w:ins w:id="287" w:author="San-Juan, Martin CTR (FAA)" w:date="2025-09-19T18:24:00Z" w16du:dateUtc="2025-09-19T22:24:00Z"/>
          <w:lang w:eastAsia="ja-JP"/>
        </w:rPr>
        <w:pPrChange w:id="288" w:author="San-Juan, Martin CTR (FAA)" w:date="2025-09-22T01:20:00Z" w16du:dateUtc="2025-09-22T05:20:00Z">
          <w:pPr/>
        </w:pPrChange>
      </w:pPr>
      <w:ins w:id="289" w:author="San-Juan, Martin CTR (FAA)" w:date="2025-09-22T01:20:00Z" w16du:dateUtc="2025-09-22T05:20:00Z">
        <w:r w:rsidRPr="00645D25">
          <w:rPr>
            <w:noProof/>
            <w:lang w:eastAsia="ja-JP"/>
          </w:rPr>
          <w:drawing>
            <wp:inline distT="0" distB="0" distL="0" distR="0" wp14:anchorId="6C60A544" wp14:editId="55F9228D">
              <wp:extent cx="3402688" cy="2324100"/>
              <wp:effectExtent l="0" t="0" r="7620" b="0"/>
              <wp:docPr id="1558245511" name="Picture 1" descr="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245511" name="Picture 1" descr="Diagram&#10;&#10;AI-generated content may be incorrect."/>
                      <pic:cNvPicPr/>
                    </pic:nvPicPr>
                    <pic:blipFill>
                      <a:blip r:embed="rId16"/>
                      <a:stretch>
                        <a:fillRect/>
                      </a:stretch>
                    </pic:blipFill>
                    <pic:spPr>
                      <a:xfrm>
                        <a:off x="0" y="0"/>
                        <a:ext cx="3422138" cy="2337385"/>
                      </a:xfrm>
                      <a:prstGeom prst="rect">
                        <a:avLst/>
                      </a:prstGeom>
                    </pic:spPr>
                  </pic:pic>
                </a:graphicData>
              </a:graphic>
            </wp:inline>
          </w:drawing>
        </w:r>
      </w:ins>
    </w:p>
    <w:p w14:paraId="72712CDD" w14:textId="1C848E6F" w:rsidR="002F7D31" w:rsidDel="003D64AF" w:rsidRDefault="002F7D31" w:rsidP="001C15B0">
      <w:pPr>
        <w:rPr>
          <w:del w:id="290" w:author="San-Juan, Martin CTR (FAA)" w:date="2025-09-19T18:25:00Z" w16du:dateUtc="2025-09-19T22:25:00Z"/>
          <w:lang w:eastAsia="ja-JP"/>
        </w:rPr>
      </w:pPr>
    </w:p>
    <w:p w14:paraId="23EB1510" w14:textId="77777777" w:rsidR="003D64AF" w:rsidRDefault="003D64AF" w:rsidP="00082D67">
      <w:pPr>
        <w:rPr>
          <w:ins w:id="291" w:author="San-Juan, Martin CTR (FAA)" w:date="2025-09-22T01:30:00Z" w16du:dateUtc="2025-09-22T05:30:00Z"/>
          <w:lang w:eastAsia="ja-JP"/>
        </w:rPr>
      </w:pPr>
    </w:p>
    <w:p w14:paraId="7809D4EE" w14:textId="5443B36E" w:rsidR="001C15B0" w:rsidRPr="000611FE" w:rsidRDefault="001C15B0" w:rsidP="001C15B0">
      <w:pPr>
        <w:rPr>
          <w:ins w:id="292" w:author="San-Juan, Martin CTR (FAA)" w:date="2025-09-19T17:50:00Z" w16du:dateUtc="2025-09-19T21:50:00Z"/>
          <w:i/>
          <w:iCs/>
          <w:color w:val="FF0000"/>
          <w:lang w:eastAsia="ja-JP"/>
        </w:rPr>
      </w:pPr>
      <w:ins w:id="293" w:author="San-Juan, Martin CTR (FAA)" w:date="2025-09-19T17:50:00Z" w16du:dateUtc="2025-09-19T21:50:00Z">
        <w:r w:rsidRPr="000611FE">
          <w:rPr>
            <w:i/>
            <w:iCs/>
            <w:color w:val="FF0000"/>
            <w:lang w:eastAsia="ja-JP"/>
          </w:rPr>
          <w:t>[Editor’s Note:  The geographica</w:t>
        </w:r>
        <w:r>
          <w:rPr>
            <w:i/>
            <w:iCs/>
            <w:color w:val="FF0000"/>
            <w:lang w:eastAsia="ja-JP"/>
          </w:rPr>
          <w:t>l and situational</w:t>
        </w:r>
        <w:r w:rsidRPr="000611FE">
          <w:rPr>
            <w:i/>
            <w:iCs/>
            <w:color w:val="FF0000"/>
            <w:lang w:eastAsia="ja-JP"/>
          </w:rPr>
          <w:t xml:space="preserve"> environmental scenario</w:t>
        </w:r>
        <w:r>
          <w:rPr>
            <w:i/>
            <w:iCs/>
            <w:color w:val="FF0000"/>
            <w:lang w:eastAsia="ja-JP"/>
          </w:rPr>
          <w:t xml:space="preserve">s </w:t>
        </w:r>
        <w:r w:rsidR="00393B76">
          <w:rPr>
            <w:i/>
            <w:iCs/>
            <w:color w:val="FF0000"/>
            <w:lang w:eastAsia="ja-JP"/>
          </w:rPr>
          <w:t>t</w:t>
        </w:r>
        <w:r w:rsidRPr="000611FE">
          <w:rPr>
            <w:i/>
            <w:iCs/>
            <w:color w:val="FF0000"/>
            <w:lang w:eastAsia="ja-JP"/>
          </w:rPr>
          <w:t xml:space="preserve">o use </w:t>
        </w:r>
      </w:ins>
      <w:ins w:id="294" w:author="San-Juan, Martin CTR (FAA)" w:date="2025-09-19T17:51:00Z" w16du:dateUtc="2025-09-19T21:51:00Z">
        <w:r w:rsidR="00393B76">
          <w:rPr>
            <w:i/>
            <w:iCs/>
            <w:color w:val="FF0000"/>
            <w:lang w:eastAsia="ja-JP"/>
          </w:rPr>
          <w:t xml:space="preserve">in each of these cases </w:t>
        </w:r>
      </w:ins>
      <w:ins w:id="295" w:author="San-Juan, Martin CTR (FAA)" w:date="2025-09-19T17:50:00Z" w16du:dateUtc="2025-09-19T21:50:00Z">
        <w:r>
          <w:rPr>
            <w:i/>
            <w:iCs/>
            <w:color w:val="FF0000"/>
            <w:lang w:eastAsia="ja-JP"/>
          </w:rPr>
          <w:t>are</w:t>
        </w:r>
        <w:r w:rsidRPr="000611FE">
          <w:rPr>
            <w:i/>
            <w:iCs/>
            <w:color w:val="FF0000"/>
            <w:lang w:eastAsia="ja-JP"/>
          </w:rPr>
          <w:t xml:space="preserve"> still being </w:t>
        </w:r>
        <w:r>
          <w:rPr>
            <w:i/>
            <w:iCs/>
            <w:color w:val="FF0000"/>
            <w:lang w:eastAsia="ja-JP"/>
          </w:rPr>
          <w:t>developed</w:t>
        </w:r>
        <w:r w:rsidRPr="000611FE">
          <w:rPr>
            <w:i/>
            <w:iCs/>
            <w:color w:val="FF0000"/>
            <w:lang w:eastAsia="ja-JP"/>
          </w:rPr>
          <w:t>.]</w:t>
        </w:r>
      </w:ins>
    </w:p>
    <w:p w14:paraId="344FE5E6" w14:textId="51234722" w:rsidR="00082D67" w:rsidDel="0082455B" w:rsidRDefault="00082D67" w:rsidP="00CC2712">
      <w:pPr>
        <w:rPr>
          <w:del w:id="296" w:author="San-Juan, Martin CTR (FAA)" w:date="2025-09-19T18:34:00Z" w16du:dateUtc="2025-09-19T22:34:00Z"/>
          <w:lang w:eastAsia="ja-JP"/>
        </w:rPr>
      </w:pPr>
      <w:r>
        <w:rPr>
          <w:lang w:eastAsia="ja-JP"/>
        </w:rPr>
        <w:tab/>
      </w:r>
      <w:r>
        <w:rPr>
          <w:lang w:eastAsia="ja-JP"/>
        </w:rPr>
        <w:tab/>
      </w:r>
      <w:r>
        <w:rPr>
          <w:lang w:eastAsia="ja-JP"/>
        </w:rPr>
        <w:tab/>
      </w:r>
      <w:r>
        <w:rPr>
          <w:lang w:eastAsia="ja-JP"/>
        </w:rPr>
        <w:tab/>
      </w:r>
      <w:r>
        <w:rPr>
          <w:lang w:eastAsia="ja-JP"/>
        </w:rPr>
        <w:tab/>
      </w:r>
    </w:p>
    <w:p w14:paraId="5480BE0A" w14:textId="77777777" w:rsidR="0082455B" w:rsidRDefault="0082455B" w:rsidP="00082D67">
      <w:pPr>
        <w:rPr>
          <w:ins w:id="297" w:author="San-Juan, Martin CTR (FAA)" w:date="2025-09-19T18:34:00Z" w16du:dateUtc="2025-09-19T22:34:00Z"/>
          <w:lang w:eastAsia="ja-JP"/>
        </w:rPr>
      </w:pPr>
    </w:p>
    <w:p w14:paraId="244793D7" w14:textId="1AF3A780" w:rsidR="0082455B" w:rsidRDefault="0082455B" w:rsidP="00082D67">
      <w:pPr>
        <w:rPr>
          <w:ins w:id="298" w:author="San-Juan, Martin CTR (FAA)" w:date="2025-09-19T18:34:00Z" w16du:dateUtc="2025-09-19T22:34:00Z"/>
          <w:lang w:eastAsia="ja-JP"/>
        </w:rPr>
      </w:pPr>
      <w:ins w:id="299" w:author="San-Juan, Martin CTR (FAA)" w:date="2025-09-19T18:34:00Z" w16du:dateUtc="2025-09-19T22:34:00Z">
        <w:r>
          <w:rPr>
            <w:lang w:eastAsia="ja-JP"/>
          </w:rPr>
          <w:t xml:space="preserve">In each of these cases, </w:t>
        </w:r>
        <w:r w:rsidR="00604E2B">
          <w:rPr>
            <w:lang w:eastAsia="ja-JP"/>
          </w:rPr>
          <w:t xml:space="preserve">the protection criteria in Attachment 2 </w:t>
        </w:r>
      </w:ins>
      <w:ins w:id="300" w:author="San-Juan, Martin CTR (FAA)" w:date="2025-09-19T18:35:00Z" w16du:dateUtc="2025-09-19T22:35:00Z">
        <w:r w:rsidR="00604E2B">
          <w:rPr>
            <w:lang w:eastAsia="ja-JP"/>
          </w:rPr>
          <w:t xml:space="preserve">will be used </w:t>
        </w:r>
        <w:r w:rsidR="000017C8">
          <w:rPr>
            <w:lang w:eastAsia="ja-JP"/>
          </w:rPr>
          <w:t>to assess adequate protection to RNSS s</w:t>
        </w:r>
        <w:r w:rsidR="00F015A5">
          <w:rPr>
            <w:lang w:eastAsia="ja-JP"/>
          </w:rPr>
          <w:t>ervices.</w:t>
        </w:r>
      </w:ins>
    </w:p>
    <w:p w14:paraId="24F5DE2D" w14:textId="201ED1F4" w:rsidR="00082D67" w:rsidRPr="009A0FDE" w:rsidDel="00253411" w:rsidRDefault="00082D67" w:rsidP="00F22895">
      <w:pPr>
        <w:rPr>
          <w:del w:id="301" w:author="San-Juan, Martin CTR (FAA)" w:date="2025-09-18T17:50:00Z" w16du:dateUtc="2025-09-18T21:50:00Z"/>
          <w:lang w:eastAsia="ja-JP"/>
        </w:rPr>
      </w:pPr>
    </w:p>
    <w:p w14:paraId="07B985FE" w14:textId="77777777" w:rsidR="00F22895" w:rsidRPr="00CC2712" w:rsidRDefault="00F22895" w:rsidP="00CC2712">
      <w:pPr>
        <w:rPr>
          <w:lang w:eastAsia="ja-JP"/>
        </w:rPr>
      </w:pPr>
    </w:p>
    <w:p w14:paraId="60289E6A" w14:textId="262E13F0" w:rsidR="005935A5" w:rsidRPr="00C56F29" w:rsidRDefault="005935A5" w:rsidP="005935A5">
      <w:pPr>
        <w:jc w:val="center"/>
        <w:rPr>
          <w:lang w:eastAsia="ja-JP"/>
        </w:rPr>
      </w:pPr>
      <w:r w:rsidRPr="00C56F29">
        <w:rPr>
          <w:lang w:eastAsia="ja-JP"/>
        </w:rPr>
        <w:t>____________</w:t>
      </w:r>
    </w:p>
    <w:sectPr w:rsidR="005935A5" w:rsidRPr="00C56F29" w:rsidSect="00FE0EEA">
      <w:headerReference w:type="default" r:id="rId17"/>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FAAF5" w14:textId="77777777" w:rsidR="00F64F8A" w:rsidRDefault="00F64F8A">
      <w:r>
        <w:separator/>
      </w:r>
    </w:p>
  </w:endnote>
  <w:endnote w:type="continuationSeparator" w:id="0">
    <w:p w14:paraId="1A266714" w14:textId="77777777" w:rsidR="00F64F8A" w:rsidRDefault="00F64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C32F1" w14:textId="77777777" w:rsidR="00F64F8A" w:rsidRDefault="00F64F8A">
      <w:r>
        <w:t>____________________</w:t>
      </w:r>
    </w:p>
  </w:footnote>
  <w:footnote w:type="continuationSeparator" w:id="0">
    <w:p w14:paraId="48C302DE" w14:textId="77777777" w:rsidR="00F64F8A" w:rsidRDefault="00F64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25030B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B71232D"/>
    <w:multiLevelType w:val="hybridMultilevel"/>
    <w:tmpl w:val="98B2769E"/>
    <w:lvl w:ilvl="0" w:tplc="FFFFFFFF">
      <w:start w:val="1"/>
      <w:numFmt w:val="decimal"/>
      <w:lvlText w:val="%1"/>
      <w:lvlJc w:val="left"/>
      <w:pPr>
        <w:ind w:left="792" w:hanging="792"/>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31C2C14"/>
    <w:multiLevelType w:val="hybridMultilevel"/>
    <w:tmpl w:val="8506B3CC"/>
    <w:lvl w:ilvl="0" w:tplc="FF9CCA9C">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5" w15:restartNumberingAfterBreak="0">
    <w:nsid w:val="2C3C37C4"/>
    <w:multiLevelType w:val="multilevel"/>
    <w:tmpl w:val="1890CFFC"/>
    <w:lvl w:ilvl="0">
      <w:start w:val="1"/>
      <w:numFmt w:val="decimal"/>
      <w:lvlText w:val="%1"/>
      <w:lvlJc w:val="left"/>
      <w:pPr>
        <w:ind w:left="792" w:hanging="792"/>
      </w:pPr>
      <w:rPr>
        <w:rFonts w:hint="default"/>
      </w:rPr>
    </w:lvl>
    <w:lvl w:ilvl="1">
      <w:start w:val="1"/>
      <w:numFmt w:val="decimal"/>
      <w:isLgl/>
      <w:lvlText w:val="%1.%2"/>
      <w:lvlJc w:val="left"/>
      <w:pPr>
        <w:ind w:left="792" w:hanging="792"/>
      </w:pPr>
      <w:rPr>
        <w:rFonts w:hint="default"/>
      </w:rPr>
    </w:lvl>
    <w:lvl w:ilvl="2">
      <w:start w:val="1"/>
      <w:numFmt w:val="decimal"/>
      <w:isLgl/>
      <w:lvlText w:val="%1.%2.%3"/>
      <w:lvlJc w:val="left"/>
      <w:pPr>
        <w:ind w:left="792" w:hanging="792"/>
      </w:pPr>
      <w:rPr>
        <w:rFonts w:hint="default"/>
      </w:rPr>
    </w:lvl>
    <w:lvl w:ilvl="3">
      <w:start w:val="1"/>
      <w:numFmt w:val="decimal"/>
      <w:isLgl/>
      <w:lvlText w:val="%1.%2.%3.%4"/>
      <w:lvlJc w:val="left"/>
      <w:pPr>
        <w:ind w:left="792" w:hanging="792"/>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7"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20"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21"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20"/>
  </w:num>
  <w:num w:numId="2" w16cid:durableId="425345626">
    <w:abstractNumId w:val="16"/>
  </w:num>
  <w:num w:numId="3" w16cid:durableId="442572375">
    <w:abstractNumId w:val="14"/>
  </w:num>
  <w:num w:numId="4" w16cid:durableId="1844472737">
    <w:abstractNumId w:val="19"/>
  </w:num>
  <w:num w:numId="5" w16cid:durableId="1236938729">
    <w:abstractNumId w:val="18"/>
  </w:num>
  <w:num w:numId="6" w16cid:durableId="1621110983">
    <w:abstractNumId w:val="21"/>
  </w:num>
  <w:num w:numId="7" w16cid:durableId="1494641639">
    <w:abstractNumId w:val="0"/>
  </w:num>
  <w:num w:numId="8" w16cid:durableId="612782613">
    <w:abstractNumId w:val="10"/>
  </w:num>
  <w:num w:numId="9" w16cid:durableId="157156031">
    <w:abstractNumId w:val="8"/>
  </w:num>
  <w:num w:numId="10" w16cid:durableId="1522352844">
    <w:abstractNumId w:val="7"/>
  </w:num>
  <w:num w:numId="11" w16cid:durableId="811606050">
    <w:abstractNumId w:val="6"/>
  </w:num>
  <w:num w:numId="12" w16cid:durableId="719398306">
    <w:abstractNumId w:val="5"/>
  </w:num>
  <w:num w:numId="13" w16cid:durableId="1813398986">
    <w:abstractNumId w:val="9"/>
  </w:num>
  <w:num w:numId="14" w16cid:durableId="1959213089">
    <w:abstractNumId w:val="4"/>
  </w:num>
  <w:num w:numId="15" w16cid:durableId="1533104830">
    <w:abstractNumId w:val="3"/>
  </w:num>
  <w:num w:numId="16" w16cid:durableId="473065334">
    <w:abstractNumId w:val="2"/>
  </w:num>
  <w:num w:numId="17" w16cid:durableId="1257248516">
    <w:abstractNumId w:val="1"/>
  </w:num>
  <w:num w:numId="18" w16cid:durableId="729425272">
    <w:abstractNumId w:val="11"/>
  </w:num>
  <w:num w:numId="19" w16cid:durableId="1622761411">
    <w:abstractNumId w:val="17"/>
  </w:num>
  <w:num w:numId="20" w16cid:durableId="673609089">
    <w:abstractNumId w:val="13"/>
  </w:num>
  <w:num w:numId="21" w16cid:durableId="1683431702">
    <w:abstractNumId w:val="15"/>
  </w:num>
  <w:num w:numId="22" w16cid:durableId="855925571">
    <w:abstractNumId w:val="1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San-Juan, Martin CTR (FAA)">
    <w15:presenceInfo w15:providerId="AD" w15:userId="S::Martin.CTR.San-Juan@faa.gov::e423ed91-0cb1-4fc3-837e-daf98d9e8c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activeWritingStyle w:appName="MSWord" w:lang="de-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7C8"/>
    <w:rsid w:val="00001FCF"/>
    <w:rsid w:val="000037AF"/>
    <w:rsid w:val="00003B9A"/>
    <w:rsid w:val="00012939"/>
    <w:rsid w:val="00013E52"/>
    <w:rsid w:val="000146EE"/>
    <w:rsid w:val="00024F71"/>
    <w:rsid w:val="00031717"/>
    <w:rsid w:val="000328A7"/>
    <w:rsid w:val="00037ABB"/>
    <w:rsid w:val="000419E8"/>
    <w:rsid w:val="000423A9"/>
    <w:rsid w:val="00042424"/>
    <w:rsid w:val="00050894"/>
    <w:rsid w:val="00051FEC"/>
    <w:rsid w:val="00053794"/>
    <w:rsid w:val="000569F8"/>
    <w:rsid w:val="0006109B"/>
    <w:rsid w:val="00070B05"/>
    <w:rsid w:val="00074F49"/>
    <w:rsid w:val="0008277E"/>
    <w:rsid w:val="00082D67"/>
    <w:rsid w:val="00083B3D"/>
    <w:rsid w:val="00087ED5"/>
    <w:rsid w:val="000941D3"/>
    <w:rsid w:val="00095EC1"/>
    <w:rsid w:val="000A32C8"/>
    <w:rsid w:val="000A6C86"/>
    <w:rsid w:val="000B1040"/>
    <w:rsid w:val="000B6CD6"/>
    <w:rsid w:val="000C33E1"/>
    <w:rsid w:val="000C3C3C"/>
    <w:rsid w:val="000D08B5"/>
    <w:rsid w:val="000D17B1"/>
    <w:rsid w:val="000D24F6"/>
    <w:rsid w:val="000E1110"/>
    <w:rsid w:val="000E5E29"/>
    <w:rsid w:val="000F5349"/>
    <w:rsid w:val="000F5505"/>
    <w:rsid w:val="0010203E"/>
    <w:rsid w:val="0010214F"/>
    <w:rsid w:val="00103467"/>
    <w:rsid w:val="00112B01"/>
    <w:rsid w:val="001135B6"/>
    <w:rsid w:val="00113CDA"/>
    <w:rsid w:val="00115AB5"/>
    <w:rsid w:val="00120707"/>
    <w:rsid w:val="00122A66"/>
    <w:rsid w:val="00124551"/>
    <w:rsid w:val="00127ABF"/>
    <w:rsid w:val="001302D1"/>
    <w:rsid w:val="0014430B"/>
    <w:rsid w:val="00146BD1"/>
    <w:rsid w:val="00147AC7"/>
    <w:rsid w:val="0015449A"/>
    <w:rsid w:val="001548E8"/>
    <w:rsid w:val="00155EAF"/>
    <w:rsid w:val="001605BC"/>
    <w:rsid w:val="001616A4"/>
    <w:rsid w:val="00163082"/>
    <w:rsid w:val="00170465"/>
    <w:rsid w:val="00170C40"/>
    <w:rsid w:val="00176055"/>
    <w:rsid w:val="001762AC"/>
    <w:rsid w:val="00181569"/>
    <w:rsid w:val="00182C95"/>
    <w:rsid w:val="00195D3B"/>
    <w:rsid w:val="00196100"/>
    <w:rsid w:val="001962EF"/>
    <w:rsid w:val="001A2261"/>
    <w:rsid w:val="001A2611"/>
    <w:rsid w:val="001A2B81"/>
    <w:rsid w:val="001A3DE6"/>
    <w:rsid w:val="001A4F5E"/>
    <w:rsid w:val="001A61C3"/>
    <w:rsid w:val="001B3D82"/>
    <w:rsid w:val="001C07A5"/>
    <w:rsid w:val="001C15B0"/>
    <w:rsid w:val="001C4027"/>
    <w:rsid w:val="001C4E99"/>
    <w:rsid w:val="001C6923"/>
    <w:rsid w:val="001C6BCC"/>
    <w:rsid w:val="001D012D"/>
    <w:rsid w:val="001D3303"/>
    <w:rsid w:val="001D76B5"/>
    <w:rsid w:val="001E1B1C"/>
    <w:rsid w:val="001E2A1E"/>
    <w:rsid w:val="001E57A3"/>
    <w:rsid w:val="001F287F"/>
    <w:rsid w:val="00203DBA"/>
    <w:rsid w:val="00205357"/>
    <w:rsid w:val="002071BD"/>
    <w:rsid w:val="002107AE"/>
    <w:rsid w:val="00211DE2"/>
    <w:rsid w:val="00216D1E"/>
    <w:rsid w:val="002175CA"/>
    <w:rsid w:val="002176F8"/>
    <w:rsid w:val="00233664"/>
    <w:rsid w:val="00246858"/>
    <w:rsid w:val="00253411"/>
    <w:rsid w:val="0025651B"/>
    <w:rsid w:val="00261A47"/>
    <w:rsid w:val="00261BCA"/>
    <w:rsid w:val="00261BDA"/>
    <w:rsid w:val="00272B66"/>
    <w:rsid w:val="002820CA"/>
    <w:rsid w:val="00283EE0"/>
    <w:rsid w:val="00286F87"/>
    <w:rsid w:val="00287556"/>
    <w:rsid w:val="002912ED"/>
    <w:rsid w:val="002968C7"/>
    <w:rsid w:val="00297CAC"/>
    <w:rsid w:val="002A1842"/>
    <w:rsid w:val="002A3865"/>
    <w:rsid w:val="002B3D9E"/>
    <w:rsid w:val="002B5E21"/>
    <w:rsid w:val="002C44F8"/>
    <w:rsid w:val="002C6D77"/>
    <w:rsid w:val="002C7206"/>
    <w:rsid w:val="002D3503"/>
    <w:rsid w:val="002D618A"/>
    <w:rsid w:val="002E320B"/>
    <w:rsid w:val="002E4B2B"/>
    <w:rsid w:val="002E62CC"/>
    <w:rsid w:val="002F1A72"/>
    <w:rsid w:val="002F41B5"/>
    <w:rsid w:val="002F5E8A"/>
    <w:rsid w:val="002F7D31"/>
    <w:rsid w:val="00302BF5"/>
    <w:rsid w:val="00304196"/>
    <w:rsid w:val="00305579"/>
    <w:rsid w:val="00307CFA"/>
    <w:rsid w:val="00310FA7"/>
    <w:rsid w:val="003167E4"/>
    <w:rsid w:val="00323743"/>
    <w:rsid w:val="00324F6F"/>
    <w:rsid w:val="003307DB"/>
    <w:rsid w:val="00336662"/>
    <w:rsid w:val="00346874"/>
    <w:rsid w:val="0035197F"/>
    <w:rsid w:val="0035346D"/>
    <w:rsid w:val="00371721"/>
    <w:rsid w:val="00374592"/>
    <w:rsid w:val="00375A13"/>
    <w:rsid w:val="003808B6"/>
    <w:rsid w:val="00380DF8"/>
    <w:rsid w:val="00381C05"/>
    <w:rsid w:val="00383D39"/>
    <w:rsid w:val="00384399"/>
    <w:rsid w:val="00386DAB"/>
    <w:rsid w:val="00392DCD"/>
    <w:rsid w:val="00392F65"/>
    <w:rsid w:val="00393B76"/>
    <w:rsid w:val="003B0C56"/>
    <w:rsid w:val="003B62E5"/>
    <w:rsid w:val="003B644A"/>
    <w:rsid w:val="003B6663"/>
    <w:rsid w:val="003C13DB"/>
    <w:rsid w:val="003C202F"/>
    <w:rsid w:val="003C2531"/>
    <w:rsid w:val="003C4447"/>
    <w:rsid w:val="003D2487"/>
    <w:rsid w:val="003D3F01"/>
    <w:rsid w:val="003D4C3C"/>
    <w:rsid w:val="003D64AF"/>
    <w:rsid w:val="003F176E"/>
    <w:rsid w:val="003F1F26"/>
    <w:rsid w:val="003F322C"/>
    <w:rsid w:val="003F7D34"/>
    <w:rsid w:val="003F7E90"/>
    <w:rsid w:val="00406EE2"/>
    <w:rsid w:val="00412607"/>
    <w:rsid w:val="004126E3"/>
    <w:rsid w:val="004153DA"/>
    <w:rsid w:val="004246D3"/>
    <w:rsid w:val="00424E04"/>
    <w:rsid w:val="004272A8"/>
    <w:rsid w:val="004356FA"/>
    <w:rsid w:val="00435B13"/>
    <w:rsid w:val="00441294"/>
    <w:rsid w:val="004418F9"/>
    <w:rsid w:val="0044603C"/>
    <w:rsid w:val="00451BAB"/>
    <w:rsid w:val="004556C6"/>
    <w:rsid w:val="00456AF2"/>
    <w:rsid w:val="00461607"/>
    <w:rsid w:val="0047247F"/>
    <w:rsid w:val="004758EF"/>
    <w:rsid w:val="00477AE3"/>
    <w:rsid w:val="00485DF3"/>
    <w:rsid w:val="00490665"/>
    <w:rsid w:val="00493EE0"/>
    <w:rsid w:val="004A0F46"/>
    <w:rsid w:val="004A6678"/>
    <w:rsid w:val="004B38C5"/>
    <w:rsid w:val="004C1A6F"/>
    <w:rsid w:val="004C260B"/>
    <w:rsid w:val="004C6A62"/>
    <w:rsid w:val="004C6BA5"/>
    <w:rsid w:val="004D1E6B"/>
    <w:rsid w:val="004D45FD"/>
    <w:rsid w:val="004D6137"/>
    <w:rsid w:val="004D7AB1"/>
    <w:rsid w:val="004E1EDF"/>
    <w:rsid w:val="004F1745"/>
    <w:rsid w:val="004F56B9"/>
    <w:rsid w:val="004F6FFF"/>
    <w:rsid w:val="005011AE"/>
    <w:rsid w:val="005056D1"/>
    <w:rsid w:val="00511793"/>
    <w:rsid w:val="005124E9"/>
    <w:rsid w:val="00514A3F"/>
    <w:rsid w:val="005207DF"/>
    <w:rsid w:val="0052168F"/>
    <w:rsid w:val="00527A25"/>
    <w:rsid w:val="0054110B"/>
    <w:rsid w:val="00542595"/>
    <w:rsid w:val="00545C87"/>
    <w:rsid w:val="005464F5"/>
    <w:rsid w:val="005479A3"/>
    <w:rsid w:val="00550EF9"/>
    <w:rsid w:val="00553DC9"/>
    <w:rsid w:val="0055659D"/>
    <w:rsid w:val="00557141"/>
    <w:rsid w:val="0056068D"/>
    <w:rsid w:val="00562791"/>
    <w:rsid w:val="00565B71"/>
    <w:rsid w:val="00573D1D"/>
    <w:rsid w:val="00574F58"/>
    <w:rsid w:val="00575242"/>
    <w:rsid w:val="00575BC4"/>
    <w:rsid w:val="00576200"/>
    <w:rsid w:val="00577EF8"/>
    <w:rsid w:val="00582985"/>
    <w:rsid w:val="0058794C"/>
    <w:rsid w:val="005900DA"/>
    <w:rsid w:val="00591AA7"/>
    <w:rsid w:val="005935A5"/>
    <w:rsid w:val="00595208"/>
    <w:rsid w:val="0059695B"/>
    <w:rsid w:val="005A0308"/>
    <w:rsid w:val="005A03A5"/>
    <w:rsid w:val="005A60F7"/>
    <w:rsid w:val="005B77F5"/>
    <w:rsid w:val="005B7A09"/>
    <w:rsid w:val="005C2065"/>
    <w:rsid w:val="005C3350"/>
    <w:rsid w:val="005D2BD7"/>
    <w:rsid w:val="005E6588"/>
    <w:rsid w:val="005F0CAA"/>
    <w:rsid w:val="005F3D62"/>
    <w:rsid w:val="00600E64"/>
    <w:rsid w:val="00604E2B"/>
    <w:rsid w:val="00607C40"/>
    <w:rsid w:val="00616370"/>
    <w:rsid w:val="006203FB"/>
    <w:rsid w:val="0062147F"/>
    <w:rsid w:val="0062684F"/>
    <w:rsid w:val="00633D7C"/>
    <w:rsid w:val="00633E9C"/>
    <w:rsid w:val="00637873"/>
    <w:rsid w:val="00645D25"/>
    <w:rsid w:val="00646B80"/>
    <w:rsid w:val="00653DD6"/>
    <w:rsid w:val="00655DE0"/>
    <w:rsid w:val="00656B36"/>
    <w:rsid w:val="00656C39"/>
    <w:rsid w:val="00664890"/>
    <w:rsid w:val="00665E0F"/>
    <w:rsid w:val="00666467"/>
    <w:rsid w:val="00680028"/>
    <w:rsid w:val="0068258D"/>
    <w:rsid w:val="0068440E"/>
    <w:rsid w:val="00685A2A"/>
    <w:rsid w:val="006A09DF"/>
    <w:rsid w:val="006A0FEC"/>
    <w:rsid w:val="006B0773"/>
    <w:rsid w:val="006B116C"/>
    <w:rsid w:val="006B5C5B"/>
    <w:rsid w:val="006C3F7A"/>
    <w:rsid w:val="006C6080"/>
    <w:rsid w:val="006D11F5"/>
    <w:rsid w:val="006D53DE"/>
    <w:rsid w:val="006E6BFC"/>
    <w:rsid w:val="006F661E"/>
    <w:rsid w:val="00701806"/>
    <w:rsid w:val="0070495D"/>
    <w:rsid w:val="0070527D"/>
    <w:rsid w:val="00707048"/>
    <w:rsid w:val="00712959"/>
    <w:rsid w:val="00713CD7"/>
    <w:rsid w:val="00721944"/>
    <w:rsid w:val="00721D7E"/>
    <w:rsid w:val="00723BA8"/>
    <w:rsid w:val="0073325C"/>
    <w:rsid w:val="007346D9"/>
    <w:rsid w:val="007402C3"/>
    <w:rsid w:val="007423FE"/>
    <w:rsid w:val="007512D4"/>
    <w:rsid w:val="00751446"/>
    <w:rsid w:val="007519DB"/>
    <w:rsid w:val="00762CAC"/>
    <w:rsid w:val="00764C01"/>
    <w:rsid w:val="00764EB5"/>
    <w:rsid w:val="00765AFA"/>
    <w:rsid w:val="00766426"/>
    <w:rsid w:val="00774016"/>
    <w:rsid w:val="00775DCC"/>
    <w:rsid w:val="00780C20"/>
    <w:rsid w:val="0078318A"/>
    <w:rsid w:val="00783304"/>
    <w:rsid w:val="00784DF7"/>
    <w:rsid w:val="00785ADD"/>
    <w:rsid w:val="007869BE"/>
    <w:rsid w:val="00793637"/>
    <w:rsid w:val="007A7D02"/>
    <w:rsid w:val="007A7E9C"/>
    <w:rsid w:val="007B15D2"/>
    <w:rsid w:val="007B3FE2"/>
    <w:rsid w:val="007B56A7"/>
    <w:rsid w:val="007B6E95"/>
    <w:rsid w:val="007C0C14"/>
    <w:rsid w:val="007C6132"/>
    <w:rsid w:val="007D0F85"/>
    <w:rsid w:val="007E658B"/>
    <w:rsid w:val="007E71AD"/>
    <w:rsid w:val="007F703D"/>
    <w:rsid w:val="00807158"/>
    <w:rsid w:val="0081337F"/>
    <w:rsid w:val="00815227"/>
    <w:rsid w:val="00815953"/>
    <w:rsid w:val="00816EB5"/>
    <w:rsid w:val="0081715C"/>
    <w:rsid w:val="00822B32"/>
    <w:rsid w:val="00822DE6"/>
    <w:rsid w:val="0082455B"/>
    <w:rsid w:val="00836121"/>
    <w:rsid w:val="00850EF7"/>
    <w:rsid w:val="00853103"/>
    <w:rsid w:val="00854B42"/>
    <w:rsid w:val="008551B6"/>
    <w:rsid w:val="00857036"/>
    <w:rsid w:val="00857614"/>
    <w:rsid w:val="00863FA8"/>
    <w:rsid w:val="008654C2"/>
    <w:rsid w:val="00867D46"/>
    <w:rsid w:val="00871696"/>
    <w:rsid w:val="008734FF"/>
    <w:rsid w:val="0087371F"/>
    <w:rsid w:val="008771E2"/>
    <w:rsid w:val="00886ADE"/>
    <w:rsid w:val="008918AD"/>
    <w:rsid w:val="00892A9D"/>
    <w:rsid w:val="00893969"/>
    <w:rsid w:val="00894910"/>
    <w:rsid w:val="00896B16"/>
    <w:rsid w:val="00897191"/>
    <w:rsid w:val="008A1221"/>
    <w:rsid w:val="008A137F"/>
    <w:rsid w:val="008A35C3"/>
    <w:rsid w:val="008A425E"/>
    <w:rsid w:val="008B23AE"/>
    <w:rsid w:val="008B2C79"/>
    <w:rsid w:val="008B42DB"/>
    <w:rsid w:val="008C19D5"/>
    <w:rsid w:val="008C2B86"/>
    <w:rsid w:val="008C3CDE"/>
    <w:rsid w:val="008C5603"/>
    <w:rsid w:val="008C7457"/>
    <w:rsid w:val="008D0B27"/>
    <w:rsid w:val="008D1CCD"/>
    <w:rsid w:val="008D1E9D"/>
    <w:rsid w:val="008D31FC"/>
    <w:rsid w:val="008D34E5"/>
    <w:rsid w:val="008E4709"/>
    <w:rsid w:val="008E5CCE"/>
    <w:rsid w:val="008E64FF"/>
    <w:rsid w:val="008E6BC2"/>
    <w:rsid w:val="008F0689"/>
    <w:rsid w:val="00900029"/>
    <w:rsid w:val="00906E90"/>
    <w:rsid w:val="009076BE"/>
    <w:rsid w:val="00907C3B"/>
    <w:rsid w:val="00910B91"/>
    <w:rsid w:val="00911B37"/>
    <w:rsid w:val="00913D60"/>
    <w:rsid w:val="00915B08"/>
    <w:rsid w:val="0092319A"/>
    <w:rsid w:val="009318E1"/>
    <w:rsid w:val="00933568"/>
    <w:rsid w:val="00936B8F"/>
    <w:rsid w:val="00943780"/>
    <w:rsid w:val="00943AB7"/>
    <w:rsid w:val="009465A2"/>
    <w:rsid w:val="00946EC6"/>
    <w:rsid w:val="00947CD4"/>
    <w:rsid w:val="00951DDE"/>
    <w:rsid w:val="00956913"/>
    <w:rsid w:val="00967DEA"/>
    <w:rsid w:val="009721FF"/>
    <w:rsid w:val="00973CDE"/>
    <w:rsid w:val="00973D61"/>
    <w:rsid w:val="00980405"/>
    <w:rsid w:val="00980998"/>
    <w:rsid w:val="009816F6"/>
    <w:rsid w:val="00986D8C"/>
    <w:rsid w:val="009876FE"/>
    <w:rsid w:val="00987978"/>
    <w:rsid w:val="00994226"/>
    <w:rsid w:val="0099618D"/>
    <w:rsid w:val="00997ADF"/>
    <w:rsid w:val="009A02E1"/>
    <w:rsid w:val="009A0FDE"/>
    <w:rsid w:val="009B746E"/>
    <w:rsid w:val="009C045F"/>
    <w:rsid w:val="009C187E"/>
    <w:rsid w:val="009C23BD"/>
    <w:rsid w:val="009C6126"/>
    <w:rsid w:val="009D18DA"/>
    <w:rsid w:val="009D601B"/>
    <w:rsid w:val="009E2C93"/>
    <w:rsid w:val="009E3088"/>
    <w:rsid w:val="009E4CD8"/>
    <w:rsid w:val="009E7823"/>
    <w:rsid w:val="009F794F"/>
    <w:rsid w:val="00A0356C"/>
    <w:rsid w:val="00A06783"/>
    <w:rsid w:val="00A0725E"/>
    <w:rsid w:val="00A10455"/>
    <w:rsid w:val="00A11F79"/>
    <w:rsid w:val="00A130DC"/>
    <w:rsid w:val="00A14235"/>
    <w:rsid w:val="00A16A54"/>
    <w:rsid w:val="00A20242"/>
    <w:rsid w:val="00A22952"/>
    <w:rsid w:val="00A22EAA"/>
    <w:rsid w:val="00A237E6"/>
    <w:rsid w:val="00A26A24"/>
    <w:rsid w:val="00A32A8B"/>
    <w:rsid w:val="00A35F79"/>
    <w:rsid w:val="00A364E7"/>
    <w:rsid w:val="00A413C3"/>
    <w:rsid w:val="00A41A58"/>
    <w:rsid w:val="00A54C8A"/>
    <w:rsid w:val="00A558FC"/>
    <w:rsid w:val="00A600CB"/>
    <w:rsid w:val="00A630BF"/>
    <w:rsid w:val="00A703EC"/>
    <w:rsid w:val="00A71BFB"/>
    <w:rsid w:val="00A72792"/>
    <w:rsid w:val="00A73CA2"/>
    <w:rsid w:val="00A81DCA"/>
    <w:rsid w:val="00A82078"/>
    <w:rsid w:val="00A9004C"/>
    <w:rsid w:val="00A915CD"/>
    <w:rsid w:val="00A9347D"/>
    <w:rsid w:val="00A97EFB"/>
    <w:rsid w:val="00AA0437"/>
    <w:rsid w:val="00AA3D92"/>
    <w:rsid w:val="00AB10DE"/>
    <w:rsid w:val="00AB5F43"/>
    <w:rsid w:val="00AC3777"/>
    <w:rsid w:val="00AC3A8F"/>
    <w:rsid w:val="00AC51FC"/>
    <w:rsid w:val="00AD26A8"/>
    <w:rsid w:val="00AD6A07"/>
    <w:rsid w:val="00AD7219"/>
    <w:rsid w:val="00AD7CF7"/>
    <w:rsid w:val="00AE509F"/>
    <w:rsid w:val="00AE5AA4"/>
    <w:rsid w:val="00AF03FF"/>
    <w:rsid w:val="00AF1F92"/>
    <w:rsid w:val="00B02B0B"/>
    <w:rsid w:val="00B04335"/>
    <w:rsid w:val="00B15578"/>
    <w:rsid w:val="00B17983"/>
    <w:rsid w:val="00B21839"/>
    <w:rsid w:val="00B21BB3"/>
    <w:rsid w:val="00B23315"/>
    <w:rsid w:val="00B246F6"/>
    <w:rsid w:val="00B252A6"/>
    <w:rsid w:val="00B253AF"/>
    <w:rsid w:val="00B419FD"/>
    <w:rsid w:val="00B45B19"/>
    <w:rsid w:val="00B45E98"/>
    <w:rsid w:val="00B53D84"/>
    <w:rsid w:val="00B54325"/>
    <w:rsid w:val="00B549A9"/>
    <w:rsid w:val="00B56EB8"/>
    <w:rsid w:val="00B72F4F"/>
    <w:rsid w:val="00B748BA"/>
    <w:rsid w:val="00B752D0"/>
    <w:rsid w:val="00B9236C"/>
    <w:rsid w:val="00B94E17"/>
    <w:rsid w:val="00B94F45"/>
    <w:rsid w:val="00BA1722"/>
    <w:rsid w:val="00BA28F3"/>
    <w:rsid w:val="00BA2E38"/>
    <w:rsid w:val="00BA4665"/>
    <w:rsid w:val="00BA645C"/>
    <w:rsid w:val="00BB1B24"/>
    <w:rsid w:val="00BB2D03"/>
    <w:rsid w:val="00BC46B7"/>
    <w:rsid w:val="00BC688C"/>
    <w:rsid w:val="00BE1A38"/>
    <w:rsid w:val="00BE4F28"/>
    <w:rsid w:val="00BE5024"/>
    <w:rsid w:val="00BF0224"/>
    <w:rsid w:val="00BF072B"/>
    <w:rsid w:val="00BF24F3"/>
    <w:rsid w:val="00BF4213"/>
    <w:rsid w:val="00BF4F6D"/>
    <w:rsid w:val="00C0037D"/>
    <w:rsid w:val="00C009F1"/>
    <w:rsid w:val="00C02B40"/>
    <w:rsid w:val="00C02EDF"/>
    <w:rsid w:val="00C04050"/>
    <w:rsid w:val="00C11821"/>
    <w:rsid w:val="00C11BA1"/>
    <w:rsid w:val="00C12096"/>
    <w:rsid w:val="00C127A2"/>
    <w:rsid w:val="00C16AF3"/>
    <w:rsid w:val="00C2285E"/>
    <w:rsid w:val="00C23AB8"/>
    <w:rsid w:val="00C336CC"/>
    <w:rsid w:val="00C33A8B"/>
    <w:rsid w:val="00C33DFC"/>
    <w:rsid w:val="00C35C27"/>
    <w:rsid w:val="00C407FB"/>
    <w:rsid w:val="00C42293"/>
    <w:rsid w:val="00C42878"/>
    <w:rsid w:val="00C50E3F"/>
    <w:rsid w:val="00C54911"/>
    <w:rsid w:val="00C734B4"/>
    <w:rsid w:val="00C74E3E"/>
    <w:rsid w:val="00C750E0"/>
    <w:rsid w:val="00C75BFA"/>
    <w:rsid w:val="00C815B3"/>
    <w:rsid w:val="00C83231"/>
    <w:rsid w:val="00C83BE9"/>
    <w:rsid w:val="00C90C48"/>
    <w:rsid w:val="00C95B99"/>
    <w:rsid w:val="00CB26BF"/>
    <w:rsid w:val="00CB2AB8"/>
    <w:rsid w:val="00CB7C79"/>
    <w:rsid w:val="00CC040B"/>
    <w:rsid w:val="00CC2712"/>
    <w:rsid w:val="00CC4742"/>
    <w:rsid w:val="00CC66B7"/>
    <w:rsid w:val="00CD5D2E"/>
    <w:rsid w:val="00CD7BFA"/>
    <w:rsid w:val="00CE32F5"/>
    <w:rsid w:val="00CE3A6B"/>
    <w:rsid w:val="00CE6F13"/>
    <w:rsid w:val="00CF0884"/>
    <w:rsid w:val="00CF1909"/>
    <w:rsid w:val="00CF2EFE"/>
    <w:rsid w:val="00CF448E"/>
    <w:rsid w:val="00CF47CE"/>
    <w:rsid w:val="00CF524C"/>
    <w:rsid w:val="00CF78CB"/>
    <w:rsid w:val="00D05A1E"/>
    <w:rsid w:val="00D1260D"/>
    <w:rsid w:val="00D2324C"/>
    <w:rsid w:val="00D27C89"/>
    <w:rsid w:val="00D31738"/>
    <w:rsid w:val="00D3411C"/>
    <w:rsid w:val="00D344F8"/>
    <w:rsid w:val="00D3630A"/>
    <w:rsid w:val="00D44A26"/>
    <w:rsid w:val="00D52A2C"/>
    <w:rsid w:val="00D60265"/>
    <w:rsid w:val="00D60654"/>
    <w:rsid w:val="00D60995"/>
    <w:rsid w:val="00D61428"/>
    <w:rsid w:val="00D638F9"/>
    <w:rsid w:val="00D6573F"/>
    <w:rsid w:val="00D67554"/>
    <w:rsid w:val="00D67792"/>
    <w:rsid w:val="00D71648"/>
    <w:rsid w:val="00D742BE"/>
    <w:rsid w:val="00D742F3"/>
    <w:rsid w:val="00D76AD8"/>
    <w:rsid w:val="00D8010A"/>
    <w:rsid w:val="00D80403"/>
    <w:rsid w:val="00D937E2"/>
    <w:rsid w:val="00D9522B"/>
    <w:rsid w:val="00DA31B2"/>
    <w:rsid w:val="00DA44BA"/>
    <w:rsid w:val="00DA4F7A"/>
    <w:rsid w:val="00DB00C6"/>
    <w:rsid w:val="00DB04C0"/>
    <w:rsid w:val="00DB051B"/>
    <w:rsid w:val="00DB4701"/>
    <w:rsid w:val="00DB4B99"/>
    <w:rsid w:val="00DB7A03"/>
    <w:rsid w:val="00DC1AD5"/>
    <w:rsid w:val="00DE0AFE"/>
    <w:rsid w:val="00DE5034"/>
    <w:rsid w:val="00DE6ABE"/>
    <w:rsid w:val="00DE7E18"/>
    <w:rsid w:val="00DF3E2B"/>
    <w:rsid w:val="00DF40EC"/>
    <w:rsid w:val="00DF4B69"/>
    <w:rsid w:val="00DF5768"/>
    <w:rsid w:val="00DF6A76"/>
    <w:rsid w:val="00E00E7F"/>
    <w:rsid w:val="00E0331F"/>
    <w:rsid w:val="00E05AED"/>
    <w:rsid w:val="00E11882"/>
    <w:rsid w:val="00E1606A"/>
    <w:rsid w:val="00E165EF"/>
    <w:rsid w:val="00E1734F"/>
    <w:rsid w:val="00E17546"/>
    <w:rsid w:val="00E205CA"/>
    <w:rsid w:val="00E20CD1"/>
    <w:rsid w:val="00E21304"/>
    <w:rsid w:val="00E25712"/>
    <w:rsid w:val="00E275F7"/>
    <w:rsid w:val="00E27E11"/>
    <w:rsid w:val="00E319D0"/>
    <w:rsid w:val="00E31C06"/>
    <w:rsid w:val="00E31FED"/>
    <w:rsid w:val="00E34FFC"/>
    <w:rsid w:val="00E42A2E"/>
    <w:rsid w:val="00E5054A"/>
    <w:rsid w:val="00E526AF"/>
    <w:rsid w:val="00E5330D"/>
    <w:rsid w:val="00E56591"/>
    <w:rsid w:val="00E62779"/>
    <w:rsid w:val="00E668DB"/>
    <w:rsid w:val="00E70D54"/>
    <w:rsid w:val="00E804B3"/>
    <w:rsid w:val="00E818F3"/>
    <w:rsid w:val="00E81B8A"/>
    <w:rsid w:val="00E83281"/>
    <w:rsid w:val="00E93EE4"/>
    <w:rsid w:val="00E97D50"/>
    <w:rsid w:val="00EA363F"/>
    <w:rsid w:val="00EA5ECC"/>
    <w:rsid w:val="00EA7BAA"/>
    <w:rsid w:val="00EB2A5D"/>
    <w:rsid w:val="00EB3866"/>
    <w:rsid w:val="00EB6A53"/>
    <w:rsid w:val="00EB7F8B"/>
    <w:rsid w:val="00EC5725"/>
    <w:rsid w:val="00ED008E"/>
    <w:rsid w:val="00ED59F2"/>
    <w:rsid w:val="00ED5D1B"/>
    <w:rsid w:val="00ED7D3A"/>
    <w:rsid w:val="00EE1B2B"/>
    <w:rsid w:val="00EE4E5A"/>
    <w:rsid w:val="00EF432F"/>
    <w:rsid w:val="00EF6A26"/>
    <w:rsid w:val="00F01421"/>
    <w:rsid w:val="00F015A5"/>
    <w:rsid w:val="00F0220A"/>
    <w:rsid w:val="00F07B79"/>
    <w:rsid w:val="00F13BBC"/>
    <w:rsid w:val="00F2065D"/>
    <w:rsid w:val="00F22895"/>
    <w:rsid w:val="00F249BA"/>
    <w:rsid w:val="00F27B38"/>
    <w:rsid w:val="00F27F61"/>
    <w:rsid w:val="00F3331D"/>
    <w:rsid w:val="00F34FD4"/>
    <w:rsid w:val="00F350A1"/>
    <w:rsid w:val="00F359C9"/>
    <w:rsid w:val="00F36C68"/>
    <w:rsid w:val="00F437D2"/>
    <w:rsid w:val="00F50353"/>
    <w:rsid w:val="00F50435"/>
    <w:rsid w:val="00F54540"/>
    <w:rsid w:val="00F636D5"/>
    <w:rsid w:val="00F64F8A"/>
    <w:rsid w:val="00F65495"/>
    <w:rsid w:val="00F668CB"/>
    <w:rsid w:val="00F675E3"/>
    <w:rsid w:val="00F82CAD"/>
    <w:rsid w:val="00F82FCC"/>
    <w:rsid w:val="00F8415A"/>
    <w:rsid w:val="00F84F4D"/>
    <w:rsid w:val="00F84F9A"/>
    <w:rsid w:val="00F92F07"/>
    <w:rsid w:val="00F96554"/>
    <w:rsid w:val="00FA122C"/>
    <w:rsid w:val="00FA7A4D"/>
    <w:rsid w:val="00FB1267"/>
    <w:rsid w:val="00FB2F1E"/>
    <w:rsid w:val="00FB6A85"/>
    <w:rsid w:val="00FC16C1"/>
    <w:rsid w:val="00FC2970"/>
    <w:rsid w:val="00FC55C5"/>
    <w:rsid w:val="00FD6596"/>
    <w:rsid w:val="00FE0EEA"/>
    <w:rsid w:val="00FE120C"/>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uiPriority w:val="99"/>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uiPriority w:val="99"/>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link w:val="TablelegendChar"/>
    <w:uiPriority w:val="99"/>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E62779"/>
    <w:pPr>
      <w:keepNext/>
      <w:spacing w:before="560" w:after="120"/>
      <w:jc w:val="center"/>
    </w:pPr>
    <w:rPr>
      <w:caps/>
    </w:rPr>
  </w:style>
  <w:style w:type="paragraph" w:customStyle="1" w:styleId="Tabletitle">
    <w:name w:val="Table_title"/>
    <w:basedOn w:val="Normal"/>
    <w:next w:val="Tablehead"/>
    <w:link w:val="TabletitleChar"/>
    <w:uiPriority w:val="99"/>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qFormat/>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qFormat/>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uiPriority w:val="99"/>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uiPriority w:val="99"/>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AD26A8"/>
  </w:style>
  <w:style w:type="paragraph" w:customStyle="1" w:styleId="Agendaitem">
    <w:name w:val="Agenda_item"/>
    <w:basedOn w:val="Normal"/>
    <w:next w:val="Normal"/>
    <w:qFormat/>
    <w:rsid w:val="00AD26A8"/>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sz w:val="28"/>
    </w:rPr>
  </w:style>
  <w:style w:type="paragraph" w:customStyle="1" w:styleId="AppArtNo">
    <w:name w:val="App_Art_No"/>
    <w:basedOn w:val="ArtNo"/>
    <w:qFormat/>
    <w:rsid w:val="00AD26A8"/>
    <w:pPr>
      <w:tabs>
        <w:tab w:val="clear" w:pos="794"/>
        <w:tab w:val="clear" w:pos="1191"/>
        <w:tab w:val="clear" w:pos="1588"/>
        <w:tab w:val="clear" w:pos="1985"/>
        <w:tab w:val="left" w:pos="1134"/>
        <w:tab w:val="left" w:pos="1871"/>
        <w:tab w:val="left" w:pos="2268"/>
      </w:tabs>
    </w:pPr>
  </w:style>
  <w:style w:type="paragraph" w:customStyle="1" w:styleId="AppArttitle">
    <w:name w:val="App_Art_title"/>
    <w:basedOn w:val="Arttitle"/>
    <w:qFormat/>
    <w:rsid w:val="00AD26A8"/>
    <w:pPr>
      <w:tabs>
        <w:tab w:val="clear" w:pos="794"/>
        <w:tab w:val="clear" w:pos="1191"/>
        <w:tab w:val="clear" w:pos="1588"/>
        <w:tab w:val="clear" w:pos="1985"/>
        <w:tab w:val="left" w:pos="1134"/>
        <w:tab w:val="left" w:pos="1871"/>
        <w:tab w:val="left" w:pos="2268"/>
      </w:tabs>
    </w:pPr>
  </w:style>
  <w:style w:type="paragraph" w:customStyle="1" w:styleId="ApptoAnnex">
    <w:name w:val="App_to_Annex"/>
    <w:basedOn w:val="AppendixNo"/>
    <w:next w:val="Normal"/>
    <w:qFormat/>
    <w:rsid w:val="00AD26A8"/>
    <w:rPr>
      <w:rFonts w:eastAsia="Times New Roman"/>
    </w:rPr>
  </w:style>
  <w:style w:type="paragraph" w:customStyle="1" w:styleId="Committee">
    <w:name w:val="Committee"/>
    <w:basedOn w:val="Normal"/>
    <w:qFormat/>
    <w:rsid w:val="00AD26A8"/>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AD26A8"/>
    <w:pPr>
      <w:tabs>
        <w:tab w:val="clear" w:pos="794"/>
        <w:tab w:val="clear" w:pos="1191"/>
        <w:tab w:val="clear" w:pos="1588"/>
        <w:tab w:val="clear" w:pos="1985"/>
        <w:tab w:val="left" w:pos="1134"/>
        <w:tab w:val="left" w:pos="1871"/>
        <w:tab w:val="left" w:pos="2268"/>
      </w:tabs>
    </w:pPr>
    <w:rPr>
      <w:lang w:val="en-US"/>
    </w:rPr>
  </w:style>
  <w:style w:type="paragraph" w:customStyle="1" w:styleId="Part1">
    <w:name w:val="Part_1"/>
    <w:basedOn w:val="Section1"/>
    <w:next w:val="Section1"/>
    <w:qFormat/>
    <w:rsid w:val="00AD26A8"/>
    <w:pPr>
      <w:keepNext/>
      <w:keepLines/>
      <w:tabs>
        <w:tab w:val="center" w:pos="4820"/>
      </w:tabs>
      <w:spacing w:before="360"/>
    </w:pPr>
  </w:style>
  <w:style w:type="paragraph" w:customStyle="1" w:styleId="Subsection1">
    <w:name w:val="Subsection_1"/>
    <w:basedOn w:val="Section1"/>
    <w:next w:val="Normalaftertitle0"/>
    <w:qFormat/>
    <w:rsid w:val="00AD26A8"/>
    <w:pPr>
      <w:tabs>
        <w:tab w:val="center" w:pos="4820"/>
      </w:tabs>
      <w:spacing w:before="360"/>
    </w:pPr>
  </w:style>
  <w:style w:type="paragraph" w:customStyle="1" w:styleId="Volumetitle">
    <w:name w:val="Volume_title"/>
    <w:basedOn w:val="Normal"/>
    <w:qFormat/>
    <w:rsid w:val="00AD26A8"/>
    <w:pPr>
      <w:tabs>
        <w:tab w:val="clear" w:pos="794"/>
        <w:tab w:val="clear" w:pos="1191"/>
        <w:tab w:val="clear" w:pos="1588"/>
        <w:tab w:val="clear" w:pos="1985"/>
        <w:tab w:val="left" w:pos="1134"/>
        <w:tab w:val="left" w:pos="1871"/>
        <w:tab w:val="left" w:pos="2268"/>
      </w:tabs>
      <w:jc w:val="center"/>
    </w:pPr>
    <w:rPr>
      <w:b/>
      <w:bCs/>
      <w:sz w:val="28"/>
      <w:szCs w:val="28"/>
    </w:rPr>
  </w:style>
  <w:style w:type="paragraph" w:customStyle="1" w:styleId="Headingsplit">
    <w:name w:val="Heading_split"/>
    <w:basedOn w:val="Headingi"/>
    <w:qFormat/>
    <w:rsid w:val="00AD26A8"/>
    <w:pPr>
      <w:keepLines/>
      <w:tabs>
        <w:tab w:val="clear" w:pos="794"/>
        <w:tab w:val="clear" w:pos="1191"/>
        <w:tab w:val="clear" w:pos="1588"/>
        <w:tab w:val="clear" w:pos="1985"/>
        <w:tab w:val="left" w:pos="1134"/>
        <w:tab w:val="left" w:pos="1871"/>
        <w:tab w:val="left" w:pos="2268"/>
      </w:tabs>
    </w:pPr>
    <w:rPr>
      <w:lang w:val="en-US"/>
    </w:rPr>
  </w:style>
  <w:style w:type="paragraph" w:customStyle="1" w:styleId="Normalsplit">
    <w:name w:val="Normal_split"/>
    <w:basedOn w:val="Normal"/>
    <w:qFormat/>
    <w:rsid w:val="00AD26A8"/>
    <w:pPr>
      <w:tabs>
        <w:tab w:val="clear" w:pos="794"/>
        <w:tab w:val="clear" w:pos="1191"/>
        <w:tab w:val="clear" w:pos="1588"/>
        <w:tab w:val="clear" w:pos="1985"/>
        <w:tab w:val="left" w:pos="1134"/>
        <w:tab w:val="left" w:pos="1871"/>
        <w:tab w:val="left" w:pos="2268"/>
      </w:tabs>
    </w:pPr>
  </w:style>
  <w:style w:type="character" w:customStyle="1" w:styleId="Provsplit">
    <w:name w:val="Prov_split"/>
    <w:basedOn w:val="DefaultParagraphFont"/>
    <w:qFormat/>
    <w:rsid w:val="00AD26A8"/>
    <w:rPr>
      <w:rFonts w:ascii="Times New Roman" w:hAnsi="Times New Roman"/>
      <w:b w:val="0"/>
    </w:rPr>
  </w:style>
  <w:style w:type="paragraph" w:customStyle="1" w:styleId="Tablesplit">
    <w:name w:val="Table_split"/>
    <w:basedOn w:val="Tabletext"/>
    <w:qFormat/>
    <w:rsid w:val="00AD26A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sz w:val="20"/>
    </w:rPr>
  </w:style>
  <w:style w:type="paragraph" w:customStyle="1" w:styleId="Methodheading1">
    <w:name w:val="Method_heading1"/>
    <w:basedOn w:val="Heading1"/>
    <w:next w:val="Normal"/>
    <w:qFormat/>
    <w:rsid w:val="00AD26A8"/>
    <w:pPr>
      <w:tabs>
        <w:tab w:val="clear" w:pos="794"/>
        <w:tab w:val="clear" w:pos="1191"/>
        <w:tab w:val="clear" w:pos="1588"/>
        <w:tab w:val="clear" w:pos="1985"/>
        <w:tab w:val="left" w:pos="1134"/>
        <w:tab w:val="left" w:pos="1871"/>
        <w:tab w:val="left" w:pos="2268"/>
      </w:tabs>
      <w:spacing w:before="280"/>
      <w:ind w:left="1134" w:hanging="1134"/>
    </w:pPr>
    <w:rPr>
      <w:sz w:val="28"/>
    </w:rPr>
  </w:style>
  <w:style w:type="paragraph" w:customStyle="1" w:styleId="Methodheading2">
    <w:name w:val="Method_heading2"/>
    <w:basedOn w:val="Heading2"/>
    <w:next w:val="Normal"/>
    <w:qFormat/>
    <w:rsid w:val="00AD26A8"/>
    <w:pPr>
      <w:tabs>
        <w:tab w:val="clear" w:pos="794"/>
        <w:tab w:val="clear" w:pos="1191"/>
        <w:tab w:val="clear" w:pos="1588"/>
        <w:tab w:val="clear" w:pos="1985"/>
        <w:tab w:val="left" w:pos="1134"/>
        <w:tab w:val="left" w:pos="1871"/>
        <w:tab w:val="left" w:pos="2268"/>
      </w:tabs>
      <w:spacing w:before="200"/>
      <w:ind w:left="1134" w:hanging="1134"/>
    </w:pPr>
  </w:style>
  <w:style w:type="paragraph" w:customStyle="1" w:styleId="Methodheading3">
    <w:name w:val="Method_heading3"/>
    <w:basedOn w:val="Heading3"/>
    <w:next w:val="Normal"/>
    <w:qFormat/>
    <w:rsid w:val="00AD26A8"/>
    <w:pPr>
      <w:tabs>
        <w:tab w:val="clear" w:pos="794"/>
        <w:tab w:val="clear" w:pos="1191"/>
        <w:tab w:val="clear" w:pos="1588"/>
        <w:tab w:val="clear" w:pos="1985"/>
        <w:tab w:val="left" w:pos="1871"/>
        <w:tab w:val="left" w:pos="2268"/>
      </w:tabs>
      <w:spacing w:before="200"/>
      <w:ind w:left="1134" w:hanging="1134"/>
    </w:pPr>
  </w:style>
  <w:style w:type="paragraph" w:customStyle="1" w:styleId="Methodheading4">
    <w:name w:val="Method_heading4"/>
    <w:basedOn w:val="Heading4"/>
    <w:next w:val="Normal"/>
    <w:qFormat/>
    <w:rsid w:val="00AD26A8"/>
    <w:pPr>
      <w:tabs>
        <w:tab w:val="clear" w:pos="1021"/>
        <w:tab w:val="clear" w:pos="1191"/>
        <w:tab w:val="clear" w:pos="1588"/>
        <w:tab w:val="clear" w:pos="1985"/>
        <w:tab w:val="left" w:pos="1871"/>
        <w:tab w:val="left" w:pos="2268"/>
      </w:tabs>
      <w:spacing w:before="200"/>
      <w:ind w:left="1134" w:hanging="1134"/>
    </w:pPr>
  </w:style>
  <w:style w:type="paragraph" w:customStyle="1" w:styleId="MethodHeadingb">
    <w:name w:val="Method_Headingb"/>
    <w:basedOn w:val="Headingb"/>
    <w:next w:val="Normal"/>
    <w:qFormat/>
    <w:rsid w:val="00AD26A8"/>
    <w:pPr>
      <w:keepLines/>
      <w:tabs>
        <w:tab w:val="clear" w:pos="794"/>
        <w:tab w:val="clear" w:pos="1191"/>
        <w:tab w:val="clear" w:pos="1588"/>
        <w:tab w:val="clear" w:pos="1985"/>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AD26A8"/>
    <w:pPr>
      <w:tabs>
        <w:tab w:val="clear" w:pos="794"/>
        <w:tab w:val="clear" w:pos="1191"/>
        <w:tab w:val="clear" w:pos="1588"/>
        <w:tab w:val="clear" w:pos="1985"/>
        <w:tab w:val="left" w:pos="1134"/>
        <w:tab w:val="left" w:pos="1871"/>
        <w:tab w:val="left" w:pos="2268"/>
      </w:tabs>
      <w:spacing w:before="240" w:after="240"/>
    </w:pPr>
    <w:rPr>
      <w:i/>
      <w:iCs/>
    </w:rPr>
  </w:style>
  <w:style w:type="character" w:customStyle="1" w:styleId="FiguretitleChar">
    <w:name w:val="Figure_title Char"/>
    <w:basedOn w:val="DefaultParagraphFont"/>
    <w:link w:val="Figuretitle"/>
    <w:rsid w:val="00AD26A8"/>
    <w:rPr>
      <w:rFonts w:ascii="Times New Roman" w:hAnsi="Times New Roman"/>
      <w:b/>
      <w:sz w:val="24"/>
      <w:lang w:val="en-GB"/>
    </w:rPr>
  </w:style>
  <w:style w:type="paragraph" w:customStyle="1" w:styleId="Figurewithlegend">
    <w:name w:val="Figure_with_legend"/>
    <w:basedOn w:val="Figure"/>
    <w:rsid w:val="00AD26A8"/>
    <w:pPr>
      <w:keepNext w:val="0"/>
      <w:keepLines w:val="0"/>
      <w:tabs>
        <w:tab w:val="clear" w:pos="794"/>
        <w:tab w:val="clear" w:pos="1191"/>
        <w:tab w:val="clear" w:pos="1588"/>
        <w:tab w:val="clear" w:pos="1985"/>
        <w:tab w:val="left" w:pos="1134"/>
        <w:tab w:val="left" w:pos="1871"/>
        <w:tab w:val="left" w:pos="2268"/>
      </w:tabs>
      <w:spacing w:before="120" w:after="240"/>
    </w:pPr>
    <w:rPr>
      <w:noProof/>
      <w:lang w:eastAsia="zh-CN"/>
    </w:rPr>
  </w:style>
  <w:style w:type="paragraph" w:styleId="Signature">
    <w:name w:val="Signature"/>
    <w:basedOn w:val="Normal"/>
    <w:link w:val="SignatureChar"/>
    <w:unhideWhenUsed/>
    <w:rsid w:val="00AD26A8"/>
    <w:pPr>
      <w:tabs>
        <w:tab w:val="clear" w:pos="794"/>
        <w:tab w:val="clear" w:pos="1191"/>
        <w:tab w:val="clear" w:pos="1588"/>
        <w:tab w:val="clear" w:pos="1985"/>
        <w:tab w:val="center" w:pos="7371"/>
      </w:tabs>
      <w:spacing w:before="600"/>
    </w:pPr>
  </w:style>
  <w:style w:type="character" w:customStyle="1" w:styleId="SignatureChar">
    <w:name w:val="Signature Char"/>
    <w:basedOn w:val="DefaultParagraphFont"/>
    <w:link w:val="Signature"/>
    <w:rsid w:val="00AD26A8"/>
    <w:rPr>
      <w:rFonts w:ascii="Times New Roman" w:hAnsi="Times New Roman"/>
      <w:sz w:val="24"/>
      <w:lang w:val="en-GB"/>
    </w:rPr>
  </w:style>
  <w:style w:type="character" w:styleId="PlaceholderText">
    <w:name w:val="Placeholder Text"/>
    <w:basedOn w:val="DefaultParagraphFont"/>
    <w:uiPriority w:val="99"/>
    <w:semiHidden/>
    <w:rsid w:val="00AD26A8"/>
    <w:rPr>
      <w:color w:val="808080"/>
    </w:rPr>
  </w:style>
  <w:style w:type="paragraph" w:customStyle="1" w:styleId="DocData">
    <w:name w:val="DocData"/>
    <w:basedOn w:val="Normal"/>
    <w:rsid w:val="00AD26A8"/>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hAnsi="Verdana"/>
      <w:b/>
      <w:sz w:val="20"/>
      <w:lang w:eastAsia="zh-CN"/>
    </w:rPr>
  </w:style>
  <w:style w:type="numbering" w:customStyle="1" w:styleId="NoList13">
    <w:name w:val="No List13"/>
    <w:next w:val="NoList"/>
    <w:uiPriority w:val="99"/>
    <w:semiHidden/>
    <w:unhideWhenUsed/>
    <w:rsid w:val="00AD26A8"/>
  </w:style>
  <w:style w:type="numbering" w:customStyle="1" w:styleId="NoList113">
    <w:name w:val="No List113"/>
    <w:next w:val="NoList"/>
    <w:uiPriority w:val="99"/>
    <w:semiHidden/>
    <w:unhideWhenUsed/>
    <w:rsid w:val="00AD26A8"/>
  </w:style>
  <w:style w:type="paragraph" w:customStyle="1" w:styleId="Tablelegendmodified">
    <w:name w:val="Table_legend (modified)"/>
    <w:basedOn w:val="Tablelegend"/>
    <w:rsid w:val="00AD26A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451"/>
      </w:tabs>
      <w:spacing w:before="40"/>
    </w:pPr>
    <w:rPr>
      <w:sz w:val="18"/>
    </w:rPr>
  </w:style>
  <w:style w:type="numbering" w:customStyle="1" w:styleId="NoList1111">
    <w:name w:val="No List1111"/>
    <w:next w:val="NoList"/>
    <w:uiPriority w:val="99"/>
    <w:semiHidden/>
    <w:unhideWhenUsed/>
    <w:rsid w:val="00AD26A8"/>
  </w:style>
  <w:style w:type="numbering" w:customStyle="1" w:styleId="NoList21">
    <w:name w:val="No List21"/>
    <w:next w:val="NoList"/>
    <w:uiPriority w:val="99"/>
    <w:semiHidden/>
    <w:unhideWhenUsed/>
    <w:rsid w:val="00AD26A8"/>
  </w:style>
  <w:style w:type="numbering" w:customStyle="1" w:styleId="NoList121">
    <w:name w:val="No List121"/>
    <w:next w:val="NoList"/>
    <w:uiPriority w:val="99"/>
    <w:semiHidden/>
    <w:unhideWhenUsed/>
    <w:rsid w:val="00AD26A8"/>
  </w:style>
  <w:style w:type="numbering" w:customStyle="1" w:styleId="NoList1121">
    <w:name w:val="No List1121"/>
    <w:next w:val="NoList"/>
    <w:uiPriority w:val="99"/>
    <w:semiHidden/>
    <w:unhideWhenUsed/>
    <w:rsid w:val="00AD26A8"/>
  </w:style>
  <w:style w:type="numbering" w:customStyle="1" w:styleId="NoList31">
    <w:name w:val="No List31"/>
    <w:next w:val="NoList"/>
    <w:uiPriority w:val="99"/>
    <w:semiHidden/>
    <w:unhideWhenUsed/>
    <w:rsid w:val="00AD26A8"/>
  </w:style>
  <w:style w:type="numbering" w:customStyle="1" w:styleId="NoList131">
    <w:name w:val="No List131"/>
    <w:next w:val="NoList"/>
    <w:uiPriority w:val="99"/>
    <w:semiHidden/>
    <w:unhideWhenUsed/>
    <w:rsid w:val="00AD26A8"/>
  </w:style>
  <w:style w:type="table" w:styleId="PlainTable2">
    <w:name w:val="Plain Table 2"/>
    <w:basedOn w:val="TableNormal"/>
    <w:uiPriority w:val="42"/>
    <w:rsid w:val="00AD26A8"/>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AD26A8"/>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AD26A8"/>
    <w:rPr>
      <w:color w:val="605E5C"/>
      <w:shd w:val="clear" w:color="auto" w:fill="E1DFDD"/>
    </w:rPr>
  </w:style>
  <w:style w:type="character" w:customStyle="1" w:styleId="ui-provider">
    <w:name w:val="ui-provider"/>
    <w:basedOn w:val="DefaultParagraphFont"/>
    <w:rsid w:val="00AD26A8"/>
  </w:style>
  <w:style w:type="paragraph" w:customStyle="1" w:styleId="Headingb1">
    <w:name w:val="Heading b"/>
    <w:basedOn w:val="Normal"/>
    <w:rsid w:val="00AD26A8"/>
    <w:pPr>
      <w:keepNext/>
      <w:keepLines/>
      <w:tabs>
        <w:tab w:val="clear" w:pos="794"/>
        <w:tab w:val="clear" w:pos="1191"/>
        <w:tab w:val="clear" w:pos="1588"/>
        <w:tab w:val="clear" w:pos="1985"/>
        <w:tab w:val="left" w:pos="1134"/>
        <w:tab w:val="left" w:pos="1871"/>
        <w:tab w:val="left" w:pos="2268"/>
      </w:tabs>
      <w:spacing w:before="160"/>
    </w:pPr>
    <w:rPr>
      <w:rFonts w:ascii="Times New Roman Bold" w:hAnsi="Times New Roman Bold" w:cs="Times New Roman Bold"/>
      <w:b/>
      <w:lang w:eastAsia="zh-CN"/>
    </w:rPr>
  </w:style>
  <w:style w:type="character" w:customStyle="1" w:styleId="10">
    <w:name w:val="コメント文字列 (文字)1"/>
    <w:basedOn w:val="DefaultParagraphFont"/>
    <w:semiHidden/>
    <w:rsid w:val="007519DB"/>
    <w:rPr>
      <w:rFonts w:ascii="Times New Roman" w:hAnsi="Times New Roman"/>
      <w:sz w:val="24"/>
      <w:lang w:val="en-GB" w:eastAsia="en-US"/>
    </w:rPr>
  </w:style>
  <w:style w:type="character" w:customStyle="1" w:styleId="11">
    <w:name w:val="コメント内容 (文字)1"/>
    <w:basedOn w:val="10"/>
    <w:semiHidden/>
    <w:rsid w:val="007519DB"/>
    <w:rPr>
      <w:rFonts w:ascii="Times New Roman" w:hAnsi="Times New Roman"/>
      <w:b/>
      <w:bCs/>
      <w:sz w:val="24"/>
      <w:lang w:val="en-GB" w:eastAsia="en-US"/>
    </w:rPr>
  </w:style>
  <w:style w:type="character" w:customStyle="1" w:styleId="12">
    <w:name w:val="表題 (文字)1"/>
    <w:basedOn w:val="DefaultParagraphFont"/>
    <w:rsid w:val="007519DB"/>
    <w:rPr>
      <w:rFonts w:asciiTheme="majorHAnsi" w:eastAsiaTheme="majorEastAsia" w:hAnsiTheme="majorHAnsi" w:cstheme="majorBidi"/>
      <w:sz w:val="32"/>
      <w:szCs w:val="32"/>
      <w:lang w:val="en-GB" w:eastAsia="en-US"/>
    </w:rPr>
  </w:style>
  <w:style w:type="character" w:customStyle="1" w:styleId="Tabletitle1">
    <w:name w:val="Table_title Знак"/>
    <w:basedOn w:val="DefaultParagraphFont"/>
    <w:uiPriority w:val="99"/>
    <w:locked/>
    <w:rsid w:val="00195D3B"/>
    <w:rPr>
      <w:b/>
      <w:sz w:val="24"/>
      <w:lang w:val="fr-FR" w:eastAsia="en-US"/>
    </w:rPr>
  </w:style>
  <w:style w:type="character" w:customStyle="1" w:styleId="TableNo0">
    <w:name w:val="Table_No Знак"/>
    <w:basedOn w:val="DefaultParagraphFont"/>
    <w:uiPriority w:val="99"/>
    <w:locked/>
    <w:rsid w:val="00195D3B"/>
    <w:rPr>
      <w:sz w:val="24"/>
      <w:lang w:val="fr-FR" w:eastAsia="en-US"/>
    </w:rPr>
  </w:style>
  <w:style w:type="character" w:customStyle="1" w:styleId="TablelegendChar">
    <w:name w:val="Table_legend Char"/>
    <w:link w:val="Tablelegend"/>
    <w:uiPriority w:val="99"/>
    <w:locked/>
    <w:rsid w:val="00E42A2E"/>
    <w:rPr>
      <w:rFonts w:ascii="Times New Roman" w:hAnsi="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492842328">
      <w:bodyDiv w:val="1"/>
      <w:marLeft w:val="0"/>
      <w:marRight w:val="0"/>
      <w:marTop w:val="0"/>
      <w:marBottom w:val="0"/>
      <w:divBdr>
        <w:top w:val="none" w:sz="0" w:space="0" w:color="auto"/>
        <w:left w:val="none" w:sz="0" w:space="0" w:color="auto"/>
        <w:bottom w:val="none" w:sz="0" w:space="0" w:color="auto"/>
        <w:right w:val="none" w:sz="0" w:space="0" w:color="auto"/>
      </w:divBdr>
    </w:div>
    <w:div w:id="542137222">
      <w:bodyDiv w:val="1"/>
      <w:marLeft w:val="0"/>
      <w:marRight w:val="0"/>
      <w:marTop w:val="0"/>
      <w:marBottom w:val="0"/>
      <w:divBdr>
        <w:top w:val="none" w:sz="0" w:space="0" w:color="auto"/>
        <w:left w:val="none" w:sz="0" w:space="0" w:color="auto"/>
        <w:bottom w:val="none" w:sz="0" w:space="0" w:color="auto"/>
        <w:right w:val="none" w:sz="0" w:space="0" w:color="auto"/>
      </w:divBdr>
    </w:div>
    <w:div w:id="998995661">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197767106">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neale@aces-inc.com"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nald.Nellis@faa.gov" TargetMode="Externa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2487</Words>
  <Characters>14181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16635</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Eric Lee</cp:lastModifiedBy>
  <cp:revision>2</cp:revision>
  <dcterms:created xsi:type="dcterms:W3CDTF">2025-09-22T21:44:00Z</dcterms:created>
  <dcterms:modified xsi:type="dcterms:W3CDTF">2025-09-22T21:44:00Z</dcterms:modified>
</cp:coreProperties>
</file>